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1382C3B8" w:rsidR="0093492E" w:rsidRPr="00F55AD7" w:rsidRDefault="004E0DBB" w:rsidP="00827301">
      <w:pPr>
        <w:pStyle w:val="Documentnumber"/>
      </w:pPr>
      <w:r>
        <w:t xml:space="preserve">DraFT </w:t>
      </w:r>
      <w:r w:rsidR="0072087B">
        <w:t>G1111-5</w:t>
      </w:r>
    </w:p>
    <w:p w14:paraId="5D9DBE03" w14:textId="1721E01A" w:rsidR="00F85080" w:rsidRDefault="00F85080" w:rsidP="00F85080">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72087B">
        <w:rPr>
          <w:caps/>
          <w:color w:val="00558C"/>
          <w:sz w:val="50"/>
          <w:szCs w:val="50"/>
        </w:rPr>
        <w:t>Environment Monitoring</w:t>
      </w:r>
      <w:r w:rsidR="003074A8">
        <w:rPr>
          <w:caps/>
          <w:color w:val="00558C"/>
          <w:sz w:val="50"/>
          <w:szCs w:val="50"/>
        </w:rPr>
        <w:t xml:space="preserve"> Sensors</w:t>
      </w:r>
    </w:p>
    <w:p w14:paraId="7D876D3C" w14:textId="77777777" w:rsidR="00682A80" w:rsidRDefault="00682A80" w:rsidP="003D2A7A">
      <w:pPr>
        <w:rPr>
          <w:caps/>
          <w:color w:val="00558C"/>
          <w:sz w:val="28"/>
          <w:szCs w:val="28"/>
        </w:rPr>
      </w:pPr>
    </w:p>
    <w:p w14:paraId="2E137E66" w14:textId="0C1A0256" w:rsidR="00F85080" w:rsidRPr="00D740A5" w:rsidRDefault="00F85080" w:rsidP="003D2A7A">
      <w:r>
        <w:rPr>
          <w:caps/>
          <w:color w:val="00558C"/>
          <w:sz w:val="28"/>
          <w:szCs w:val="28"/>
        </w:rPr>
        <w:t xml:space="preserve">Functions, Performance And </w:t>
      </w:r>
      <w:r w:rsidR="00503992" w:rsidRPr="00B4206A">
        <w:rPr>
          <w:caps/>
          <w:color w:val="00558C"/>
          <w:sz w:val="28"/>
          <w:szCs w:val="28"/>
          <w:highlight w:val="lightGray"/>
        </w:rPr>
        <w:t>(XXXX</w:t>
      </w:r>
      <w:r w:rsidR="00503992">
        <w:rPr>
          <w:caps/>
          <w:color w:val="00558C"/>
          <w:sz w:val="28"/>
          <w:szCs w:val="28"/>
        </w:rPr>
        <w:t>)</w:t>
      </w:r>
      <w:r>
        <w:rPr>
          <w:caps/>
          <w:color w:val="00558C"/>
          <w:sz w:val="28"/>
          <w:szCs w:val="28"/>
        </w:rPr>
        <w:t xml:space="preserve"> specifIC Accept</w:t>
      </w:r>
      <w:r w:rsidR="00682A80">
        <w:rPr>
          <w:caps/>
          <w:color w:val="00558C"/>
          <w:sz w:val="28"/>
          <w:szCs w:val="28"/>
        </w:rPr>
        <w:t>AN</w:t>
      </w:r>
      <w:r>
        <w:rPr>
          <w:caps/>
          <w:color w:val="00558C"/>
          <w:sz w:val="28"/>
          <w:szCs w:val="28"/>
        </w:rPr>
        <w:t>ce</w:t>
      </w:r>
    </w:p>
    <w:p w14:paraId="2C6E6347" w14:textId="265578D3" w:rsidR="004E0BBB" w:rsidRDefault="004E0BBB" w:rsidP="003D2A7A">
      <w:pPr>
        <w:rPr>
          <w:ins w:id="3" w:author="Jens Chr. Pedersen" w:date="2021-03-24T15:40:00Z"/>
        </w:rPr>
      </w:pPr>
    </w:p>
    <w:p w14:paraId="3808F25F" w14:textId="4A46F76F" w:rsidR="00EB769A" w:rsidRDefault="00EB769A" w:rsidP="003D2A7A">
      <w:pPr>
        <w:rPr>
          <w:ins w:id="4" w:author="Jens Chr. Pedersen" w:date="2021-03-24T15:40:00Z"/>
        </w:rPr>
      </w:pPr>
    </w:p>
    <w:p w14:paraId="1F8F3DC2" w14:textId="55410C8C" w:rsidR="00EB769A" w:rsidRDefault="00EB769A" w:rsidP="003D2A7A">
      <w:pPr>
        <w:rPr>
          <w:ins w:id="5" w:author="Jens Chr. Pedersen" w:date="2021-03-24T15:40:00Z"/>
        </w:rPr>
      </w:pPr>
    </w:p>
    <w:p w14:paraId="3B8B453B" w14:textId="68EBB143" w:rsidR="00EB769A" w:rsidRDefault="00EB769A" w:rsidP="003D2A7A">
      <w:pPr>
        <w:rPr>
          <w:ins w:id="6" w:author="Jens Chr. Pedersen" w:date="2021-03-24T15:40:00Z"/>
        </w:rPr>
      </w:pPr>
    </w:p>
    <w:p w14:paraId="34FC4676" w14:textId="4D27DEA7" w:rsidR="00EB769A" w:rsidRDefault="00EB769A" w:rsidP="003D2A7A">
      <w:pPr>
        <w:rPr>
          <w:ins w:id="7" w:author="Jens Chr. Pedersen" w:date="2021-03-24T15:40:00Z"/>
        </w:rPr>
      </w:pPr>
    </w:p>
    <w:p w14:paraId="0D9598F1" w14:textId="3F191B16" w:rsidR="00EB769A" w:rsidRDefault="00EB769A" w:rsidP="003D2A7A">
      <w:pPr>
        <w:rPr>
          <w:ins w:id="8" w:author="Jens Chr. Pedersen" w:date="2021-03-24T15:40:00Z"/>
        </w:rPr>
      </w:pPr>
    </w:p>
    <w:p w14:paraId="4130E40C" w14:textId="0BA97E06" w:rsidR="00EB769A" w:rsidRDefault="00EB769A" w:rsidP="003D2A7A">
      <w:pPr>
        <w:rPr>
          <w:ins w:id="9"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305AB85E" w:rsidR="007C465E" w:rsidRPr="006F11F3" w:rsidRDefault="006F11F3" w:rsidP="003D2A7A">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503992" w:rsidRPr="00B4206A">
        <w:rPr>
          <w:color w:val="FF0000"/>
          <w:sz w:val="28"/>
          <w:szCs w:val="36"/>
          <w:highlight w:val="lightGray"/>
        </w:rPr>
        <w:t>##</w:t>
      </w:r>
      <w:r w:rsidR="00750009" w:rsidRPr="006F11F3">
        <w:rPr>
          <w:color w:val="FF0000"/>
          <w:sz w:val="28"/>
          <w:szCs w:val="36"/>
        </w:rPr>
        <w:t xml:space="preserve"> </w:t>
      </w:r>
    </w:p>
    <w:p w14:paraId="78CCD9F8" w14:textId="41084199" w:rsidR="00A47F37" w:rsidRDefault="00A47F37" w:rsidP="003D2A7A">
      <w:pPr>
        <w:rPr>
          <w:ins w:id="10" w:author="Jens Chr. Pedersen" w:date="2021-03-24T15:40:00Z"/>
          <w:sz w:val="28"/>
          <w:szCs w:val="36"/>
        </w:rPr>
      </w:pPr>
    </w:p>
    <w:p w14:paraId="74C972F4" w14:textId="554B6A93" w:rsidR="00EB769A" w:rsidRDefault="00EB769A" w:rsidP="003D2A7A">
      <w:pPr>
        <w:rPr>
          <w:ins w:id="11" w:author="Jens Chr. Pedersen" w:date="2021-03-24T15:40:00Z"/>
          <w:sz w:val="28"/>
          <w:szCs w:val="36"/>
        </w:rPr>
      </w:pPr>
    </w:p>
    <w:p w14:paraId="49446989" w14:textId="77777777" w:rsidR="00EB769A" w:rsidRDefault="00EB769A" w:rsidP="003D2A7A">
      <w:pPr>
        <w:rPr>
          <w:sz w:val="28"/>
          <w:szCs w:val="36"/>
        </w:rPr>
      </w:pPr>
    </w:p>
    <w:p w14:paraId="6A9BB826" w14:textId="77777777"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2CAF5A30" w:rsidR="004E0BBB" w:rsidRPr="00F55AD7" w:rsidRDefault="002735DD" w:rsidP="004E0BBB">
      <w:pPr>
        <w:pStyle w:val="Editionnumber"/>
      </w:pPr>
      <w:r>
        <w:t xml:space="preserve">Edition </w:t>
      </w:r>
      <w:r w:rsidR="000654C2">
        <w:t>x</w:t>
      </w:r>
      <w:r>
        <w:t>.</w:t>
      </w:r>
      <w:r w:rsidR="000654C2">
        <w:t>x</w:t>
      </w:r>
    </w:p>
    <w:p w14:paraId="6ACE54B7" w14:textId="33674783" w:rsidR="004E0BBB" w:rsidRDefault="002735DD" w:rsidP="00827301">
      <w:pPr>
        <w:pStyle w:val="Documentdate"/>
      </w:pPr>
      <w:r>
        <w:t>Date (of approval by Council)</w:t>
      </w:r>
    </w:p>
    <w:p w14:paraId="7D0B2951" w14:textId="01AFA2AE" w:rsidR="00BC27F6" w:rsidRDefault="00BC27F6" w:rsidP="00A87080"/>
    <w:p w14:paraId="0894D137" w14:textId="598B320E"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w:t>
      </w:r>
      <w:r w:rsidR="000654C2">
        <w:t>1111-</w:t>
      </w:r>
      <w:r w:rsidR="00503992">
        <w:t>#</w:t>
      </w:r>
      <w:r w:rsidR="00215772">
        <w:t>(</w:t>
      </w:r>
      <w:r w:rsidR="00A47F37">
        <w:t>2’nd</w:t>
      </w:r>
      <w:r w:rsidR="00215772">
        <w:t xml:space="preserve"> draft)</w:t>
      </w:r>
    </w:p>
    <w:p w14:paraId="502AF1A3" w14:textId="295D1F08"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CB7D0F">
            <w:pPr>
              <w:pStyle w:val="Tabletext"/>
            </w:pPr>
          </w:p>
        </w:tc>
        <w:tc>
          <w:tcPr>
            <w:tcW w:w="6025" w:type="dxa"/>
            <w:vAlign w:val="center"/>
          </w:tcPr>
          <w:p w14:paraId="55627E25" w14:textId="77777777" w:rsidR="008700C4" w:rsidRDefault="008700C4" w:rsidP="008700C4">
            <w:pPr>
              <w:pStyle w:val="Tabletext"/>
            </w:pPr>
            <w:r>
              <w:t>Edition 1.0</w:t>
            </w:r>
          </w:p>
          <w:p w14:paraId="795B9690" w14:textId="77777777" w:rsidR="00A04281" w:rsidRDefault="00A04281" w:rsidP="00A04281">
            <w:pPr>
              <w:pStyle w:val="BodyText"/>
            </w:pPr>
            <w:r w:rsidRPr="00FB203B">
              <w:rPr>
                <w:i/>
                <w:highlight w:val="lightGray"/>
              </w:rPr>
              <w:t>Replace text as appropriate to series-specific sensor.</w:t>
            </w:r>
          </w:p>
          <w:p w14:paraId="49ABFBD0" w14:textId="77777777" w:rsidR="00A04281" w:rsidRDefault="00A04281" w:rsidP="00A04281">
            <w:pPr>
              <w:pStyle w:val="BodyText"/>
              <w:rPr>
                <w:sz w:val="18"/>
              </w:rPr>
            </w:pPr>
          </w:p>
          <w:p w14:paraId="3E8E352C" w14:textId="65E82ACF" w:rsidR="008700C4" w:rsidRPr="00A04281" w:rsidRDefault="00A04281" w:rsidP="00A04281">
            <w:pPr>
              <w:pStyle w:val="Tabletext"/>
              <w:rPr>
                <w:strike/>
              </w:rPr>
            </w:pPr>
            <w:r w:rsidRPr="00A04281">
              <w:rPr>
                <w:strike/>
              </w:rPr>
              <w:t xml:space="preserve"> </w:t>
            </w:r>
            <w:r w:rsidR="008700C4" w:rsidRPr="00A04281">
              <w:rPr>
                <w:strike/>
              </w:rPr>
              <w:t xml:space="preserve">This document originated from Guideline G1111 which has been subdivided into </w:t>
            </w:r>
            <w:r w:rsidR="008700C4" w:rsidRPr="004A431D">
              <w:rPr>
                <w:strike/>
              </w:rPr>
              <w:t>13</w:t>
            </w:r>
            <w:r w:rsidR="008700C4" w:rsidRPr="00A04281">
              <w:rPr>
                <w:strike/>
              </w:rPr>
              <w:t xml:space="preserve"> sub-guidelines, including this document.  Document structure revised, Basic, Standard and Advanced substituted with guidance on specific areas including Inland VTS, Ports, Ports Approach and Coastal VTS. Guidance on </w:t>
            </w:r>
            <w:r w:rsidR="00BC0A7C" w:rsidRPr="00A04281">
              <w:rPr>
                <w:strike/>
              </w:rPr>
              <w:t>offshore</w:t>
            </w:r>
            <w:r w:rsidR="008700C4" w:rsidRPr="00A04281">
              <w:rPr>
                <w:strike/>
              </w:rPr>
              <w:t xml:space="preserve"> related VTS and Acceptance of VTS Radar Systems added.</w:t>
            </w:r>
          </w:p>
          <w:p w14:paraId="75EC1954" w14:textId="3C922B97" w:rsidR="00E73CD2" w:rsidRPr="00A04281" w:rsidRDefault="00E73CD2" w:rsidP="008700C4">
            <w:pPr>
              <w:pStyle w:val="Tabletext"/>
              <w:rPr>
                <w:strike/>
              </w:rPr>
            </w:pPr>
            <w:r w:rsidRPr="00A04281">
              <w:rPr>
                <w:strike/>
              </w:rPr>
              <w:t xml:space="preserve">Measurements in </w:t>
            </w:r>
            <w:r w:rsidR="00BC0A7C" w:rsidRPr="00A04281">
              <w:rPr>
                <w:strike/>
              </w:rPr>
              <w:t>Metric terms</w:t>
            </w:r>
            <w:r w:rsidRPr="00A04281">
              <w:rPr>
                <w:strike/>
              </w:rPr>
              <w:t xml:space="preserve"> adopted for Inland Waterways</w:t>
            </w:r>
            <w:r w:rsidR="006F11F3" w:rsidRPr="00A04281">
              <w:rPr>
                <w:strike/>
              </w:rPr>
              <w:t xml:space="preserve"> only</w:t>
            </w:r>
            <w:r w:rsidRPr="00A04281">
              <w:rPr>
                <w:strike/>
              </w:rPr>
              <w:t>.</w:t>
            </w:r>
          </w:p>
          <w:p w14:paraId="384AF95D" w14:textId="709AA9C1" w:rsidR="00914E26" w:rsidRPr="00CB7D0F" w:rsidRDefault="008700C4" w:rsidP="008700C4">
            <w:pPr>
              <w:pStyle w:val="Tabletext"/>
            </w:pPr>
            <w:r w:rsidRPr="00A04281">
              <w:rPr>
                <w:strike/>
              </w:rPr>
              <w:t>(Note - G1111 originated from annex of Recommendation V-128 Ed 3 in May 2015)</w:t>
            </w:r>
          </w:p>
        </w:tc>
        <w:tc>
          <w:tcPr>
            <w:tcW w:w="2552" w:type="dxa"/>
            <w:vAlign w:val="center"/>
          </w:tcPr>
          <w:p w14:paraId="2F4D3410" w14:textId="4B00808C" w:rsidR="00914E26" w:rsidRPr="00CB7D0F" w:rsidRDefault="00914E26" w:rsidP="00CB7D0F">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5BFF117" w14:textId="4B9CC1D1" w:rsidR="00835BFF" w:rsidRDefault="000332ED">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"1-1" </w:instrText>
      </w:r>
      <w:r>
        <w:rPr>
          <w:rFonts w:eastAsia="Times New Roman" w:cs="Times New Roman"/>
          <w:b w:val="0"/>
          <w:szCs w:val="20"/>
        </w:rPr>
        <w:fldChar w:fldCharType="separate"/>
      </w:r>
      <w:r w:rsidR="00835BFF" w:rsidRPr="00416582">
        <w:t>1.</w:t>
      </w:r>
      <w:r w:rsidR="00835BFF">
        <w:rPr>
          <w:rFonts w:eastAsiaTheme="minorEastAsia"/>
          <w:b w:val="0"/>
          <w:caps w:val="0"/>
          <w:color w:val="auto"/>
          <w:lang w:eastAsia="en-GB"/>
        </w:rPr>
        <w:tab/>
      </w:r>
      <w:r w:rsidR="00835BFF">
        <w:t>INTRODUCTION</w:t>
      </w:r>
      <w:r w:rsidR="00835BFF">
        <w:tab/>
      </w:r>
      <w:r w:rsidR="00835BFF">
        <w:fldChar w:fldCharType="begin"/>
      </w:r>
      <w:r w:rsidR="00835BFF">
        <w:instrText xml:space="preserve"> PAGEREF _Toc99400820 \h </w:instrText>
      </w:r>
      <w:r w:rsidR="00835BFF">
        <w:fldChar w:fldCharType="separate"/>
      </w:r>
      <w:r w:rsidR="00835BFF">
        <w:t>4</w:t>
      </w:r>
      <w:r w:rsidR="00835BFF">
        <w:fldChar w:fldCharType="end"/>
      </w:r>
    </w:p>
    <w:p w14:paraId="3F90E5C8" w14:textId="0BC6BA09" w:rsidR="00835BFF" w:rsidRDefault="00835BFF">
      <w:pPr>
        <w:pStyle w:val="TOC1"/>
        <w:rPr>
          <w:rFonts w:eastAsiaTheme="minorEastAsia"/>
          <w:b w:val="0"/>
          <w:caps w:val="0"/>
          <w:color w:val="auto"/>
          <w:lang w:eastAsia="en-GB"/>
        </w:rPr>
      </w:pPr>
      <w:r w:rsidRPr="00416582">
        <w:t>2.</w:t>
      </w:r>
      <w:r>
        <w:rPr>
          <w:rFonts w:eastAsiaTheme="minorEastAsia"/>
          <w:b w:val="0"/>
          <w:caps w:val="0"/>
          <w:color w:val="auto"/>
          <w:lang w:eastAsia="en-GB"/>
        </w:rPr>
        <w:tab/>
      </w:r>
      <w:r>
        <w:t>DEFINITIONS</w:t>
      </w:r>
      <w:r>
        <w:tab/>
      </w:r>
      <w:r>
        <w:fldChar w:fldCharType="begin"/>
      </w:r>
      <w:r>
        <w:instrText xml:space="preserve"> PAGEREF _Toc99400821 \h </w:instrText>
      </w:r>
      <w:r>
        <w:fldChar w:fldCharType="separate"/>
      </w:r>
      <w:r>
        <w:t>5</w:t>
      </w:r>
      <w:r>
        <w:fldChar w:fldCharType="end"/>
      </w:r>
    </w:p>
    <w:p w14:paraId="34CC0F1C" w14:textId="0EB7CB1F" w:rsidR="00835BFF" w:rsidRDefault="00835BFF">
      <w:pPr>
        <w:pStyle w:val="TOC1"/>
        <w:rPr>
          <w:rFonts w:eastAsiaTheme="minorEastAsia"/>
          <w:b w:val="0"/>
          <w:caps w:val="0"/>
          <w:color w:val="auto"/>
          <w:lang w:eastAsia="en-GB"/>
        </w:rPr>
      </w:pPr>
      <w:r w:rsidRPr="00416582">
        <w:t>3.</w:t>
      </w:r>
      <w:r>
        <w:rPr>
          <w:rFonts w:eastAsiaTheme="minorEastAsia"/>
          <w:b w:val="0"/>
          <w:caps w:val="0"/>
          <w:color w:val="auto"/>
          <w:lang w:eastAsia="en-GB"/>
        </w:rPr>
        <w:tab/>
      </w:r>
      <w:r>
        <w:t>References</w:t>
      </w:r>
      <w:r>
        <w:tab/>
      </w:r>
      <w:r>
        <w:fldChar w:fldCharType="begin"/>
      </w:r>
      <w:r>
        <w:instrText xml:space="preserve"> PAGEREF _Toc99400822 \h </w:instrText>
      </w:r>
      <w:r>
        <w:fldChar w:fldCharType="separate"/>
      </w:r>
      <w:r>
        <w:t>5</w:t>
      </w:r>
      <w:r>
        <w:fldChar w:fldCharType="end"/>
      </w:r>
    </w:p>
    <w:p w14:paraId="136C7CC4" w14:textId="271858A3" w:rsidR="00835BFF" w:rsidRDefault="00835BFF">
      <w:pPr>
        <w:pStyle w:val="TOC1"/>
        <w:rPr>
          <w:rFonts w:eastAsiaTheme="minorEastAsia"/>
          <w:b w:val="0"/>
          <w:caps w:val="0"/>
          <w:color w:val="auto"/>
          <w:lang w:eastAsia="en-GB"/>
        </w:rPr>
      </w:pPr>
      <w:r w:rsidRPr="00416582">
        <w:t>4.</w:t>
      </w:r>
      <w:r>
        <w:rPr>
          <w:rFonts w:eastAsiaTheme="minorEastAsia"/>
          <w:b w:val="0"/>
          <w:caps w:val="0"/>
          <w:color w:val="auto"/>
          <w:lang w:eastAsia="en-GB"/>
        </w:rPr>
        <w:tab/>
      </w:r>
      <w:r>
        <w:t>Abbreviations</w:t>
      </w:r>
      <w:r>
        <w:tab/>
      </w:r>
      <w:r>
        <w:fldChar w:fldCharType="begin"/>
      </w:r>
      <w:r>
        <w:instrText xml:space="preserve"> PAGEREF _Toc99400823 \h </w:instrText>
      </w:r>
      <w:r>
        <w:fldChar w:fldCharType="separate"/>
      </w:r>
      <w:r>
        <w:t>5</w:t>
      </w:r>
      <w:r>
        <w:fldChar w:fldCharType="end"/>
      </w:r>
    </w:p>
    <w:p w14:paraId="43FB2BA4" w14:textId="3D9ED4C3" w:rsidR="00835BFF" w:rsidRDefault="00835BFF">
      <w:pPr>
        <w:pStyle w:val="TOC1"/>
        <w:rPr>
          <w:rFonts w:eastAsiaTheme="minorEastAsia"/>
          <w:b w:val="0"/>
          <w:caps w:val="0"/>
          <w:color w:val="auto"/>
          <w:lang w:eastAsia="en-GB"/>
        </w:rPr>
      </w:pPr>
      <w:r w:rsidRPr="00416582">
        <w:t>5.</w:t>
      </w:r>
      <w:r>
        <w:rPr>
          <w:rFonts w:eastAsiaTheme="minorEastAsia"/>
          <w:b w:val="0"/>
          <w:caps w:val="0"/>
          <w:color w:val="auto"/>
          <w:lang w:eastAsia="en-GB"/>
        </w:rPr>
        <w:tab/>
      </w:r>
      <w:r>
        <w:t>Operational OVERVIEW</w:t>
      </w:r>
      <w:r>
        <w:tab/>
      </w:r>
      <w:r>
        <w:fldChar w:fldCharType="begin"/>
      </w:r>
      <w:r>
        <w:instrText xml:space="preserve"> PAGEREF _Toc99400824 \h </w:instrText>
      </w:r>
      <w:r>
        <w:fldChar w:fldCharType="separate"/>
      </w:r>
      <w:r>
        <w:t>6</w:t>
      </w:r>
      <w:r>
        <w:fldChar w:fldCharType="end"/>
      </w:r>
    </w:p>
    <w:p w14:paraId="15C61483" w14:textId="56849AD8" w:rsidR="00835BFF" w:rsidRDefault="00835BFF">
      <w:pPr>
        <w:pStyle w:val="TOC1"/>
        <w:rPr>
          <w:rFonts w:eastAsiaTheme="minorEastAsia"/>
          <w:b w:val="0"/>
          <w:caps w:val="0"/>
          <w:color w:val="auto"/>
          <w:lang w:eastAsia="en-GB"/>
        </w:rPr>
      </w:pPr>
      <w:r w:rsidRPr="00416582">
        <w:t>6.</w:t>
      </w:r>
      <w:r>
        <w:rPr>
          <w:rFonts w:eastAsiaTheme="minorEastAsia"/>
          <w:b w:val="0"/>
          <w:caps w:val="0"/>
          <w:color w:val="auto"/>
          <w:lang w:eastAsia="en-GB"/>
        </w:rPr>
        <w:tab/>
      </w:r>
      <w:r>
        <w:t>Producing Functional and Performance requirements</w:t>
      </w:r>
      <w:r>
        <w:tab/>
      </w:r>
      <w:r>
        <w:fldChar w:fldCharType="begin"/>
      </w:r>
      <w:r>
        <w:instrText xml:space="preserve"> PAGEREF _Toc99400825 \h </w:instrText>
      </w:r>
      <w:r>
        <w:fldChar w:fldCharType="separate"/>
      </w:r>
      <w:r>
        <w:t>6</w:t>
      </w:r>
      <w:r>
        <w:fldChar w:fldCharType="end"/>
      </w:r>
    </w:p>
    <w:p w14:paraId="2CDCD7BA" w14:textId="041932D6" w:rsidR="00642025" w:rsidRPr="00F55AD7" w:rsidRDefault="000332ED" w:rsidP="00CB7D0F">
      <w:pPr>
        <w:pStyle w:val="BodyText"/>
      </w:pPr>
      <w:r>
        <w:rPr>
          <w:rFonts w:eastAsia="Times New Roman" w:cs="Times New Roman"/>
          <w:b/>
          <w:noProof/>
          <w:color w:val="00558C" w:themeColor="accent1"/>
          <w:szCs w:val="20"/>
        </w:rPr>
        <w:fldChar w:fldCharType="end"/>
      </w:r>
    </w:p>
    <w:p w14:paraId="6926CAC1" w14:textId="77777777" w:rsidR="007302BB" w:rsidRDefault="007302BB" w:rsidP="00466DD5">
      <w:pPr>
        <w:pStyle w:val="ListofFigures"/>
      </w:pPr>
    </w:p>
    <w:p w14:paraId="33893BB9" w14:textId="4B0F42F6" w:rsidR="007302BB" w:rsidRDefault="007302BB" w:rsidP="00466DD5">
      <w:pPr>
        <w:pStyle w:val="ListofFigures"/>
      </w:pPr>
    </w:p>
    <w:p w14:paraId="2388C118" w14:textId="77777777" w:rsidR="00EA7DEC" w:rsidRPr="00EA7DEC" w:rsidRDefault="00EA7DEC" w:rsidP="00EA7DEC"/>
    <w:p w14:paraId="2F4CCDD1" w14:textId="65095EDD" w:rsidR="00466DD5" w:rsidRPr="00CB7D0F" w:rsidRDefault="002F265A" w:rsidP="00466DD5">
      <w:pPr>
        <w:pStyle w:val="ListofFigures"/>
      </w:pPr>
      <w:r w:rsidRPr="00F55AD7">
        <w:t>List of Tables</w:t>
      </w:r>
      <w:r w:rsidR="00176BB8">
        <w:t xml:space="preserve"> </w:t>
      </w:r>
    </w:p>
    <w:p w14:paraId="38B0B672" w14:textId="5DB98DC6" w:rsidR="00161325" w:rsidRPr="00CB7D0F" w:rsidRDefault="00161325" w:rsidP="00CB7D0F">
      <w:pPr>
        <w:pStyle w:val="BodyText"/>
      </w:pPr>
    </w:p>
    <w:p w14:paraId="4A4B52F3" w14:textId="2C5909A3" w:rsidR="00176BB8" w:rsidRDefault="00994D97" w:rsidP="00466DD5">
      <w:pPr>
        <w:pStyle w:val="ListofFigures"/>
      </w:pPr>
      <w:r w:rsidRPr="00F55AD7">
        <w:t>List of Figures</w:t>
      </w:r>
    </w:p>
    <w:p w14:paraId="6ED36DB5" w14:textId="77777777" w:rsidR="00D11B48" w:rsidRPr="00D11B48" w:rsidRDefault="00D11B48" w:rsidP="00D11B48"/>
    <w:p w14:paraId="58890DCE"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pPr>
      <w:bookmarkStart w:id="12" w:name="_Ref66800667"/>
      <w:bookmarkStart w:id="13" w:name="_Toc99400820"/>
      <w:r w:rsidRPr="00141ACF">
        <w:lastRenderedPageBreak/>
        <w:t>INTRODUCTION</w:t>
      </w:r>
      <w:bookmarkEnd w:id="12"/>
      <w:bookmarkEnd w:id="13"/>
    </w:p>
    <w:p w14:paraId="2CB396C4" w14:textId="3CB7DC90" w:rsidR="00A80944" w:rsidRDefault="00141ACF" w:rsidP="000332ED">
      <w:pPr>
        <w:pStyle w:val="BodyText"/>
      </w:pPr>
      <w:bookmarkStart w:id="14" w:name="_Hlk59200746"/>
      <w:r>
        <w:t xml:space="preserve">This Guideline presents a common source of information to assist VTS </w:t>
      </w:r>
      <w:r w:rsidR="003074A8">
        <w:t xml:space="preserve">Providers in the understanding of </w:t>
      </w:r>
      <w:r w:rsidR="0072087B">
        <w:t>Environment Monitoring</w:t>
      </w:r>
      <w:r w:rsidR="003074A8">
        <w:t xml:space="preserve"> Sensors and their </w:t>
      </w:r>
      <w:r>
        <w:t xml:space="preserve">contribution to the VTS traffic image (situational awareness) as well as guidance of how the VTS </w:t>
      </w:r>
      <w:r w:rsidR="00A80944">
        <w:t>Provider</w:t>
      </w:r>
      <w:r w:rsidR="003074A8">
        <w:t xml:space="preserve"> should specify the Functional and</w:t>
      </w:r>
      <w:r>
        <w:t xml:space="preserve"> </w:t>
      </w:r>
      <w:r w:rsidR="000C288C">
        <w:t xml:space="preserve">Performance </w:t>
      </w:r>
      <w:r>
        <w:t xml:space="preserve">Requirements. </w:t>
      </w:r>
      <w:r w:rsidR="009D4146">
        <w:t xml:space="preserve"> The VTS Provider should note that it is important to determine the performance requirements of </w:t>
      </w:r>
      <w:r w:rsidR="0072087B">
        <w:t>the Environment Monitoring</w:t>
      </w:r>
      <w:r w:rsidR="009D4146">
        <w:t xml:space="preserve"> Sensors.  The required performance should be clearly defined relative to the </w:t>
      </w:r>
      <w:r w:rsidR="0072087B">
        <w:t xml:space="preserve">area / </w:t>
      </w:r>
      <w:r w:rsidR="00A80944">
        <w:t xml:space="preserve">vessels / </w:t>
      </w:r>
      <w:r w:rsidR="009D4146">
        <w:t xml:space="preserve">targets </w:t>
      </w:r>
      <w:r w:rsidR="00A80944">
        <w:t xml:space="preserve">that are </w:t>
      </w:r>
      <w:r w:rsidR="009D4146">
        <w:t xml:space="preserve">to be monitored.  </w:t>
      </w:r>
    </w:p>
    <w:p w14:paraId="40FDA680" w14:textId="6FCEA9D4" w:rsidR="00141ACF" w:rsidRDefault="009D4146" w:rsidP="000332ED">
      <w:pPr>
        <w:pStyle w:val="BodyText"/>
      </w:pPr>
      <w:r>
        <w:t xml:space="preserve">Copying </w:t>
      </w:r>
      <w:r w:rsidR="00A80944">
        <w:t>parameters from a manufacturer’s</w:t>
      </w:r>
      <w:r>
        <w:t xml:space="preserve"> data sheet is not recommended.  </w:t>
      </w:r>
    </w:p>
    <w:p w14:paraId="5BC77798" w14:textId="76BC5EE0" w:rsidR="00141ACF" w:rsidRDefault="00141ACF" w:rsidP="00141ACF">
      <w:pPr>
        <w:pStyle w:val="BodyText"/>
      </w:pPr>
      <w:r>
        <w:t>Th</w:t>
      </w:r>
      <w:r w:rsidR="00A80944">
        <w:t>is</w:t>
      </w:r>
      <w:r>
        <w:t xml:space="preserve"> guideline considers </w:t>
      </w:r>
      <w:r w:rsidR="00A80944">
        <w:t xml:space="preserve">the </w:t>
      </w:r>
      <w:r>
        <w:t xml:space="preserve">application of </w:t>
      </w:r>
      <w:r w:rsidR="0072087B">
        <w:t xml:space="preserve">Environment Monitoring </w:t>
      </w:r>
      <w:r w:rsidR="003074A8">
        <w:t>sensors</w:t>
      </w:r>
      <w:r>
        <w:t xml:space="preserve"> to different </w:t>
      </w:r>
      <w:r w:rsidR="00A80944">
        <w:t xml:space="preserve">VTS </w:t>
      </w:r>
      <w:r>
        <w:t>operational areas (e.g. inland waterways, Harbours</w:t>
      </w:r>
      <w:r w:rsidR="0072087B">
        <w:t>, Coastal regions and offshore)</w:t>
      </w:r>
      <w:r>
        <w:t xml:space="preserve">.  </w:t>
      </w:r>
    </w:p>
    <w:p w14:paraId="3A87A7FB" w14:textId="6C01F752" w:rsidR="000E259E" w:rsidRPr="000E259E" w:rsidRDefault="000E259E" w:rsidP="000E259E">
      <w:pPr>
        <w:pStyle w:val="BodyText"/>
      </w:pPr>
      <w:r w:rsidRPr="000E259E">
        <w:t>Specific maritime security requirements</w:t>
      </w:r>
      <w:r w:rsidR="00A80944">
        <w:t>,</w:t>
      </w:r>
      <w:r w:rsidRPr="000E259E">
        <w:t xml:space="preserve"> possibly identified by the International Ship and Port Security code</w:t>
      </w:r>
      <w:r w:rsidR="00A80944">
        <w:t>,</w:t>
      </w:r>
      <w:r w:rsidRPr="000E259E">
        <w:t xml:space="preserve"> </w:t>
      </w:r>
      <w:r w:rsidR="00A80944">
        <w:t>are not considered within this guideline</w:t>
      </w:r>
      <w:r w:rsidRPr="000E259E">
        <w:t xml:space="preserve">.  </w:t>
      </w:r>
    </w:p>
    <w:p w14:paraId="44D61E98" w14:textId="03CAA70C" w:rsidR="00CA15A7" w:rsidRPr="00CA15A7" w:rsidRDefault="00EA7DEC" w:rsidP="004000EA">
      <w:pPr>
        <w:pStyle w:val="Heading2"/>
      </w:pPr>
      <w:bookmarkStart w:id="15" w:name="_Toc60660146"/>
      <w:r>
        <w:t xml:space="preserve">The IALA </w:t>
      </w:r>
      <w:r w:rsidR="00CA15A7" w:rsidRPr="00CA15A7">
        <w:t>G1111 guideline series</w:t>
      </w:r>
      <w:bookmarkEnd w:id="15"/>
    </w:p>
    <w:p w14:paraId="656086AE" w14:textId="60573C76" w:rsidR="00CA15A7" w:rsidRPr="004000EA" w:rsidRDefault="00CA15A7" w:rsidP="004000EA">
      <w:pPr>
        <w:pStyle w:val="BodyText"/>
      </w:pPr>
      <w:r w:rsidRPr="004000EA">
        <w:t xml:space="preserve">This Guideline is one of the G1111 series of guideline documents. The purpose of the G1111 series is to assist the VTS </w:t>
      </w:r>
      <w:r w:rsidR="003074A8">
        <w:t>Provider</w:t>
      </w:r>
      <w:r w:rsidRPr="004000EA">
        <w:t xml:space="preserve"> in preparing the definition, specification, establishment, </w:t>
      </w:r>
      <w:r w:rsidR="004000EA" w:rsidRPr="004000EA">
        <w:t>operation,</w:t>
      </w:r>
      <w:r w:rsidR="00A80944">
        <w:t xml:space="preserve"> and upgrading</w:t>
      </w:r>
      <w:r w:rsidRPr="004000EA">
        <w:t xml:space="preserve"> of a VTS system.  The documents </w:t>
      </w:r>
      <w:r w:rsidR="00A80944">
        <w:t xml:space="preserve">in this series </w:t>
      </w:r>
      <w:r w:rsidRPr="004000EA">
        <w:t xml:space="preserve">address the relationship between the operational requirements and VTS system performance (technical) requirements and how these reflect into </w:t>
      </w:r>
      <w:r w:rsidR="003074A8">
        <w:t xml:space="preserve">the overall </w:t>
      </w:r>
      <w:r w:rsidRPr="004000EA">
        <w:t>system design requirements.</w:t>
      </w:r>
      <w:r w:rsidR="003074A8">
        <w:t xml:space="preserve">  </w:t>
      </w:r>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833E95">
      <w:pPr>
        <w:pStyle w:val="NoSpacing"/>
        <w:numPr>
          <w:ilvl w:val="0"/>
          <w:numId w:val="20"/>
        </w:numPr>
        <w:rPr>
          <w:sz w:val="22"/>
        </w:rPr>
      </w:pPr>
      <w:bookmarkStart w:id="16"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833E95">
      <w:pPr>
        <w:pStyle w:val="NoSpacing"/>
        <w:numPr>
          <w:ilvl w:val="0"/>
          <w:numId w:val="20"/>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833E95">
      <w:pPr>
        <w:pStyle w:val="NoSpacing"/>
        <w:numPr>
          <w:ilvl w:val="0"/>
          <w:numId w:val="20"/>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833E95">
      <w:pPr>
        <w:pStyle w:val="NoSpacing"/>
        <w:numPr>
          <w:ilvl w:val="0"/>
          <w:numId w:val="20"/>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833E95">
      <w:pPr>
        <w:pStyle w:val="NoSpacing"/>
        <w:numPr>
          <w:ilvl w:val="0"/>
          <w:numId w:val="20"/>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833E95">
      <w:pPr>
        <w:pStyle w:val="NoSpacing"/>
        <w:numPr>
          <w:ilvl w:val="0"/>
          <w:numId w:val="20"/>
        </w:numPr>
        <w:rPr>
          <w:sz w:val="22"/>
        </w:rPr>
      </w:pPr>
      <w:r w:rsidRPr="005839FD">
        <w:rPr>
          <w:sz w:val="22"/>
        </w:rPr>
        <w:t>G1111-5</w:t>
      </w:r>
      <w:r w:rsidRPr="005839FD">
        <w:rPr>
          <w:sz w:val="22"/>
        </w:rPr>
        <w:tab/>
        <w:t>Producing Requirements for Environment Monitoring Systems</w:t>
      </w:r>
    </w:p>
    <w:p w14:paraId="5173AD9D" w14:textId="744FDD19" w:rsidR="007E3F2D" w:rsidRPr="005839FD" w:rsidRDefault="007E3F2D" w:rsidP="00833E95">
      <w:pPr>
        <w:pStyle w:val="NoSpacing"/>
        <w:numPr>
          <w:ilvl w:val="0"/>
          <w:numId w:val="20"/>
        </w:numPr>
        <w:rPr>
          <w:sz w:val="22"/>
        </w:rPr>
      </w:pPr>
      <w:r w:rsidRPr="005839FD">
        <w:rPr>
          <w:sz w:val="22"/>
        </w:rPr>
        <w:t>G1111-6</w:t>
      </w:r>
      <w:r w:rsidRPr="005839FD">
        <w:rPr>
          <w:sz w:val="22"/>
        </w:rPr>
        <w:tab/>
        <w:t xml:space="preserve">Producing </w:t>
      </w:r>
      <w:r w:rsidR="003074A8">
        <w:rPr>
          <w:sz w:val="22"/>
        </w:rPr>
        <w:t>Requirements for Electro Optic</w:t>
      </w:r>
      <w:r w:rsidRPr="005839FD">
        <w:rPr>
          <w:sz w:val="22"/>
        </w:rPr>
        <w:t xml:space="preserve"> </w:t>
      </w:r>
      <w:r w:rsidR="003074A8">
        <w:rPr>
          <w:sz w:val="22"/>
        </w:rPr>
        <w:t>Sensors</w:t>
      </w:r>
    </w:p>
    <w:p w14:paraId="5DD84569" w14:textId="77777777" w:rsidR="007E3F2D" w:rsidRPr="005839FD" w:rsidRDefault="007E3F2D" w:rsidP="00833E95">
      <w:pPr>
        <w:pStyle w:val="NoSpacing"/>
        <w:numPr>
          <w:ilvl w:val="0"/>
          <w:numId w:val="20"/>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833E95">
      <w:pPr>
        <w:pStyle w:val="NoSpacing"/>
        <w:numPr>
          <w:ilvl w:val="0"/>
          <w:numId w:val="20"/>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833E95">
      <w:pPr>
        <w:pStyle w:val="NoSpacing"/>
        <w:numPr>
          <w:ilvl w:val="0"/>
          <w:numId w:val="20"/>
        </w:numPr>
        <w:rPr>
          <w:sz w:val="22"/>
        </w:rPr>
      </w:pPr>
      <w:r w:rsidRPr="005839FD">
        <w:rPr>
          <w:sz w:val="22"/>
        </w:rPr>
        <w:t>G1111-9</w:t>
      </w:r>
      <w:r w:rsidRPr="005839FD">
        <w:rPr>
          <w:sz w:val="22"/>
        </w:rPr>
        <w:tab/>
        <w:t>Framework for Acceptance of VTS Systems</w:t>
      </w:r>
    </w:p>
    <w:bookmarkEnd w:id="16"/>
    <w:p w14:paraId="205EF47F" w14:textId="77777777" w:rsidR="00141ACF" w:rsidRDefault="00141ACF">
      <w:pPr>
        <w:spacing w:after="200" w:line="276" w:lineRule="auto"/>
        <w:rPr>
          <w:sz w:val="22"/>
        </w:rPr>
      </w:pPr>
      <w:r>
        <w:br w:type="page"/>
      </w:r>
    </w:p>
    <w:p w14:paraId="0FDEED83" w14:textId="77777777" w:rsidR="00141ACF" w:rsidRDefault="00141ACF" w:rsidP="00141ACF">
      <w:pPr>
        <w:pStyle w:val="BodyText"/>
      </w:pPr>
    </w:p>
    <w:p w14:paraId="08AA3884" w14:textId="6559EB17" w:rsidR="00141ACF" w:rsidRDefault="00141ACF" w:rsidP="00141ACF">
      <w:pPr>
        <w:pStyle w:val="Heading1"/>
      </w:pPr>
      <w:bookmarkStart w:id="17" w:name="_Toc99400821"/>
      <w:r w:rsidRPr="00F55AD7">
        <w:t>DEFINITIONS</w:t>
      </w:r>
      <w:bookmarkEnd w:id="17"/>
      <w:r>
        <w:t xml:space="preserve">  </w:t>
      </w:r>
    </w:p>
    <w:p w14:paraId="53A4E4AB" w14:textId="3A50A23E" w:rsidR="00141ACF" w:rsidRDefault="00141ACF" w:rsidP="00141ACF">
      <w:pPr>
        <w:pStyle w:val="Heading2"/>
      </w:pPr>
      <w:bookmarkStart w:id="18" w:name="_Ref66799890"/>
      <w:bookmarkEnd w:id="14"/>
      <w:r w:rsidRPr="00141ACF">
        <w:t>G</w:t>
      </w:r>
      <w:r w:rsidR="00061634">
        <w:t>eneral</w:t>
      </w:r>
      <w:r w:rsidRPr="00141ACF">
        <w:t xml:space="preserve"> T</w:t>
      </w:r>
      <w:bookmarkEnd w:id="18"/>
      <w:r w:rsidR="00061634">
        <w:t>erms</w:t>
      </w:r>
    </w:p>
    <w:p w14:paraId="1F5B8275" w14:textId="646152D8" w:rsidR="00141ACF" w:rsidRPr="007D48DD" w:rsidRDefault="00141ACF" w:rsidP="007D48DD">
      <w:pPr>
        <w:pStyle w:val="BodyText"/>
      </w:pPr>
    </w:p>
    <w:p w14:paraId="62451556" w14:textId="7EE60C69" w:rsidR="00141ACF" w:rsidRDefault="00141ACF" w:rsidP="00141ACF">
      <w:pPr>
        <w:pStyle w:val="Heading2"/>
      </w:pPr>
      <w:r w:rsidRPr="00141ACF">
        <w:t>S</w:t>
      </w:r>
      <w:r w:rsidR="00061634">
        <w:t>pecific</w:t>
      </w:r>
      <w:r w:rsidRPr="00141ACF">
        <w:t xml:space="preserve"> T</w:t>
      </w:r>
      <w:r w:rsidR="00061634">
        <w:t>erms</w:t>
      </w:r>
    </w:p>
    <w:p w14:paraId="5A7723BC" w14:textId="77777777" w:rsidR="0072087B" w:rsidRPr="0072087B" w:rsidRDefault="0072087B" w:rsidP="0072087B"/>
    <w:p w14:paraId="1987EF5B" w14:textId="4AA85348" w:rsidR="00257A4F" w:rsidRDefault="00257A4F" w:rsidP="00257A4F">
      <w:pPr>
        <w:pStyle w:val="Heading2"/>
      </w:pPr>
      <w:bookmarkStart w:id="19" w:name="_Toc62817577"/>
      <w:r>
        <w:t>Specific IALA Definitions</w:t>
      </w:r>
    </w:p>
    <w:p w14:paraId="368FBFAF" w14:textId="374B5D10" w:rsidR="00257A4F" w:rsidRPr="00257A4F" w:rsidRDefault="00257A4F" w:rsidP="00257A4F">
      <w:r w:rsidRPr="000332ED">
        <w:rPr>
          <w:b/>
          <w:sz w:val="22"/>
          <w:highlight w:val="lightGray"/>
        </w:rPr>
        <w:t xml:space="preserve">Specific Term in bold – </w:t>
      </w:r>
      <w:r w:rsidRPr="000332ED">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04EDA5E9" w14:textId="2D9CB577" w:rsidR="000E259E" w:rsidRDefault="000E259E" w:rsidP="000E259E">
      <w:pPr>
        <w:pStyle w:val="Heading1"/>
      </w:pPr>
      <w:bookmarkStart w:id="20" w:name="_Toc99400822"/>
      <w:r w:rsidRPr="007132D5">
        <w:t>References</w:t>
      </w:r>
      <w:bookmarkEnd w:id="19"/>
      <w:bookmarkEnd w:id="20"/>
    </w:p>
    <w:p w14:paraId="5220CC15" w14:textId="77777777" w:rsidR="0072087B" w:rsidRPr="0072087B" w:rsidRDefault="0072087B" w:rsidP="0072087B">
      <w:pPr>
        <w:autoSpaceDE w:val="0"/>
        <w:autoSpaceDN w:val="0"/>
        <w:adjustRightInd w:val="0"/>
        <w:spacing w:line="240" w:lineRule="auto"/>
        <w:rPr>
          <w:rFonts w:ascii="Calibri" w:hAnsi="Calibri" w:cs="Calibri"/>
          <w:color w:val="000000"/>
          <w:sz w:val="24"/>
          <w:szCs w:val="24"/>
        </w:rPr>
      </w:pPr>
    </w:p>
    <w:p w14:paraId="4F420FEE" w14:textId="0E5FE043"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[1]</w:t>
      </w:r>
      <w:r w:rsidRPr="00CF220E">
        <w:rPr>
          <w:rFonts w:eastAsia="ArialMT" w:cstheme="minorHAnsi"/>
          <w:sz w:val="22"/>
        </w:rPr>
        <w:tab/>
        <w:t xml:space="preserve">WMO - Guide to Meteorological Instruments and methods of Observation. </w:t>
      </w:r>
    </w:p>
    <w:p w14:paraId="3469F02F" w14:textId="25980A98"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[2]</w:t>
      </w:r>
      <w:r w:rsidRPr="00CF220E">
        <w:rPr>
          <w:rFonts w:eastAsia="ArialMT" w:cstheme="minorHAnsi"/>
          <w:sz w:val="22"/>
        </w:rPr>
        <w:tab/>
        <w:t xml:space="preserve">WMO - International Meteorological Vocabulary. </w:t>
      </w:r>
    </w:p>
    <w:p w14:paraId="5F3002EE" w14:textId="7F77AC98"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[3]</w:t>
      </w:r>
      <w:r w:rsidRPr="00CF220E">
        <w:rPr>
          <w:rFonts w:eastAsia="ArialMT" w:cstheme="minorHAnsi"/>
          <w:sz w:val="22"/>
        </w:rPr>
        <w:tab/>
        <w:t xml:space="preserve">IMO. Resolution A.686(17) - Code on Alarms and Indicators (and MSC.39(63) Adoption of amendments to the Code on Alarms and Indicators). </w:t>
      </w:r>
    </w:p>
    <w:p w14:paraId="4FED45B8" w14:textId="43AF7291"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[4]</w:t>
      </w:r>
      <w:r w:rsidRPr="00CF220E">
        <w:rPr>
          <w:rFonts w:eastAsia="ArialMT" w:cstheme="minorHAnsi"/>
          <w:sz w:val="22"/>
        </w:rPr>
        <w:tab/>
        <w:t xml:space="preserve">IMO. Resolution A.694(17) - General Requirements for Shipborne Radio Equipment forming Part of the Global Maritime Distress and Safety System (GMDSS) and for Electronic Navigational Aids. </w:t>
      </w:r>
    </w:p>
    <w:p w14:paraId="5C9874D7" w14:textId="5771B4F0"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[5]</w:t>
      </w:r>
      <w:r w:rsidRPr="00CF220E">
        <w:rPr>
          <w:rFonts w:eastAsia="ArialMT" w:cstheme="minorHAnsi"/>
          <w:sz w:val="22"/>
        </w:rPr>
        <w:tab/>
        <w:t xml:space="preserve">IEC 529 - Degrees of protection provided by enclosures (Ingress Protection (IP) Code). </w:t>
      </w:r>
    </w:p>
    <w:p w14:paraId="5FC74381" w14:textId="1956DB8C"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[6]</w:t>
      </w:r>
      <w:r w:rsidRPr="00CF220E">
        <w:rPr>
          <w:rFonts w:eastAsia="ArialMT" w:cstheme="minorHAnsi"/>
          <w:sz w:val="22"/>
        </w:rPr>
        <w:tab/>
        <w:t xml:space="preserve">IEC 721-3-6 - Classification of environmental conditions. </w:t>
      </w:r>
    </w:p>
    <w:p w14:paraId="7A759F2D" w14:textId="784663F8"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[7]</w:t>
      </w:r>
      <w:r w:rsidRPr="00CF220E">
        <w:rPr>
          <w:rFonts w:eastAsia="ArialMT" w:cstheme="minorHAnsi"/>
          <w:sz w:val="22"/>
        </w:rPr>
        <w:tab/>
        <w:t xml:space="preserve">IEC 60945 - Maritime Navigation and Radiocommunication Equipment and Systems. </w:t>
      </w:r>
    </w:p>
    <w:p w14:paraId="0D687018" w14:textId="2320EF47"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[8]</w:t>
      </w:r>
      <w:r w:rsidRPr="00CF220E">
        <w:rPr>
          <w:rFonts w:eastAsia="ArialMT" w:cstheme="minorHAnsi"/>
          <w:sz w:val="22"/>
        </w:rPr>
        <w:tab/>
        <w:t xml:space="preserve">IEC 61162 - Digital Interfaces for Navigation Equipment within a Ship. </w:t>
      </w:r>
    </w:p>
    <w:p w14:paraId="7AA10E2D" w14:textId="45B961D6"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[9]</w:t>
      </w:r>
      <w:r w:rsidRPr="00CF220E">
        <w:rPr>
          <w:rFonts w:eastAsia="ArialMT" w:cstheme="minorHAnsi"/>
          <w:sz w:val="22"/>
        </w:rPr>
        <w:tab/>
        <w:t xml:space="preserve">IMO. Resolution A.915(22) - Maritime Policy for the Future Global Navigation Satellite System (GNSS). </w:t>
      </w:r>
    </w:p>
    <w:p w14:paraId="73EB267B" w14:textId="58E94A88" w:rsidR="00CF220E" w:rsidRDefault="00CF220E"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[10]</w:t>
      </w:r>
      <w:r w:rsidRPr="00CF220E">
        <w:rPr>
          <w:rFonts w:eastAsia="ArialMT" w:cstheme="minorHAnsi"/>
          <w:sz w:val="22"/>
        </w:rPr>
        <w:tab/>
      </w:r>
      <w:r>
        <w:rPr>
          <w:rFonts w:eastAsia="ArialMT" w:cstheme="minorHAnsi"/>
          <w:sz w:val="22"/>
        </w:rPr>
        <w:t>IMO Greenhouse Gas Strategy</w:t>
      </w:r>
    </w:p>
    <w:p w14:paraId="08DD300E" w14:textId="70823F99" w:rsidR="00CF220E" w:rsidRPr="00CF220E" w:rsidRDefault="00CF220E" w:rsidP="00CF220E">
      <w:pPr>
        <w:autoSpaceDE w:val="0"/>
        <w:autoSpaceDN w:val="0"/>
        <w:adjustRightInd w:val="0"/>
        <w:spacing w:line="240" w:lineRule="auto"/>
        <w:ind w:left="709" w:hanging="709"/>
        <w:rPr>
          <w:rFonts w:eastAsia="ArialMT" w:cstheme="minorHAnsi"/>
          <w:sz w:val="22"/>
        </w:rPr>
      </w:pPr>
      <w:r>
        <w:rPr>
          <w:rFonts w:eastAsia="ArialMT" w:cstheme="minorHAnsi"/>
          <w:sz w:val="22"/>
        </w:rPr>
        <w:t>[11]</w:t>
      </w:r>
      <w:r>
        <w:rPr>
          <w:rFonts w:eastAsia="ArialMT" w:cstheme="minorHAnsi"/>
          <w:sz w:val="22"/>
        </w:rPr>
        <w:tab/>
        <w:t>IMO MARPOL Convention Annex VI Prevention of Air Pollution from Ships</w:t>
      </w:r>
    </w:p>
    <w:p w14:paraId="6FEA6221" w14:textId="18C2D3F6" w:rsidR="0072087B" w:rsidRDefault="0072087B" w:rsidP="0072087B"/>
    <w:p w14:paraId="0D0801B8" w14:textId="42ED597B" w:rsidR="008B7069" w:rsidRDefault="008B7069" w:rsidP="000E259E">
      <w:pPr>
        <w:pStyle w:val="Heading1"/>
      </w:pPr>
      <w:bookmarkStart w:id="21" w:name="_Toc99400823"/>
      <w:r>
        <w:t>Ab</w:t>
      </w:r>
      <w:r w:rsidR="00D82418">
        <w:t>b</w:t>
      </w:r>
      <w:r>
        <w:t>reviations</w:t>
      </w:r>
      <w:bookmarkStart w:id="22" w:name="_Toc62817578"/>
      <w:bookmarkEnd w:id="21"/>
    </w:p>
    <w:p w14:paraId="4D7C41BA" w14:textId="4C4F3046" w:rsidR="008B7069" w:rsidRDefault="000A4F41" w:rsidP="00D82418">
      <w:pPr>
        <w:pStyle w:val="BodyText"/>
      </w:pPr>
      <w:r>
        <w:t xml:space="preserve">Please refer to IALA </w:t>
      </w:r>
      <w:r w:rsidRPr="000A4F41">
        <w:t>G.1111 Establishing Functional and Performance Requirements for VTS systems</w:t>
      </w:r>
      <w:r>
        <w:t xml:space="preserve"> for an extensive list of </w:t>
      </w:r>
      <w:r w:rsidR="00D82418">
        <w:t>abbreviations</w:t>
      </w:r>
      <w:r>
        <w:t xml:space="preserve"> and acronyms covering the entire G</w:t>
      </w:r>
      <w:r w:rsidR="00D82418">
        <w:t>1111 series</w:t>
      </w:r>
      <w:r w:rsidR="007D48DD">
        <w:t xml:space="preserve">.  This section identifies abbreviations that are related to </w:t>
      </w:r>
      <w:r w:rsidR="00F02996">
        <w:t>Environment Monitoring Sensors</w:t>
      </w:r>
      <w:r w:rsidR="007D48DD">
        <w:t xml:space="preserve"> only.  </w:t>
      </w:r>
    </w:p>
    <w:p w14:paraId="05E8F907" w14:textId="4CF1EF91" w:rsidR="00A80ADC" w:rsidRDefault="00A80ADC" w:rsidP="007D48DD">
      <w:pPr>
        <w:pStyle w:val="BodyText"/>
        <w:ind w:left="567"/>
      </w:pPr>
    </w:p>
    <w:p w14:paraId="626F7E4D" w14:textId="77777777" w:rsidR="007D48DD" w:rsidRPr="007D48DD" w:rsidRDefault="007D48DD" w:rsidP="007D48DD">
      <w:pPr>
        <w:pStyle w:val="BodyText"/>
        <w:ind w:left="567"/>
      </w:pPr>
    </w:p>
    <w:p w14:paraId="673A7AAE" w14:textId="77777777" w:rsidR="00D82418" w:rsidRDefault="00D82418">
      <w:pPr>
        <w:spacing w:after="200" w:line="276" w:lineRule="auto"/>
        <w:rPr>
          <w:rFonts w:asciiTheme="majorHAnsi" w:eastAsiaTheme="majorEastAsia" w:hAnsiTheme="majorHAnsi" w:cstheme="majorBidi"/>
          <w:b/>
          <w:bCs/>
          <w:caps/>
          <w:color w:val="00558C"/>
          <w:sz w:val="28"/>
          <w:szCs w:val="24"/>
        </w:rPr>
      </w:pPr>
      <w:r>
        <w:br w:type="page"/>
      </w:r>
    </w:p>
    <w:p w14:paraId="4E2C809D" w14:textId="219C92F1" w:rsidR="00A579A4" w:rsidRPr="00461021" w:rsidRDefault="00A579A4" w:rsidP="00A579A4">
      <w:pPr>
        <w:pStyle w:val="Heading1"/>
      </w:pPr>
      <w:bookmarkStart w:id="23" w:name="_Toc62817610"/>
      <w:bookmarkStart w:id="24" w:name="_Toc99400824"/>
      <w:r>
        <w:lastRenderedPageBreak/>
        <w:t xml:space="preserve">Operational </w:t>
      </w:r>
      <w:bookmarkEnd w:id="23"/>
      <w:r w:rsidR="00381B09">
        <w:t>OVERVIEW</w:t>
      </w:r>
      <w:bookmarkEnd w:id="24"/>
    </w:p>
    <w:p w14:paraId="732CFBCE" w14:textId="6B5443C3" w:rsidR="007D48DD" w:rsidRDefault="0055469A" w:rsidP="000332ED">
      <w:pPr>
        <w:pStyle w:val="BodyText"/>
      </w:pPr>
      <w:r>
        <w:t xml:space="preserve">This guideline </w:t>
      </w:r>
      <w:r w:rsidR="00F424EC">
        <w:t xml:space="preserve">is a part of the overall G1111 guideline and </w:t>
      </w:r>
      <w:r>
        <w:t xml:space="preserve">considers </w:t>
      </w:r>
      <w:r w:rsidR="007D48DD">
        <w:t xml:space="preserve">the operational </w:t>
      </w:r>
      <w:r>
        <w:t xml:space="preserve">application of </w:t>
      </w:r>
      <w:r w:rsidR="0072087B">
        <w:t>Environment Monitoring sensors</w:t>
      </w:r>
      <w:r>
        <w:t xml:space="preserve">. </w:t>
      </w:r>
      <w:r w:rsidR="007D48DD">
        <w:t xml:space="preserve"> The use of such sensors can </w:t>
      </w:r>
      <w:r w:rsidR="0072087B">
        <w:t xml:space="preserve">assist the VTS Operator in understanding the navigational conditions that are being experienced by the bridge crew of an incoming or departing vessel.  In addition, VTS Providers are advised to consider the implementation of pollution monitoring sensors to ensure that recent IMO regulations on sulphur in fuel are being correctly observed.  </w:t>
      </w:r>
    </w:p>
    <w:p w14:paraId="7A4CE64D" w14:textId="0AA4C801" w:rsidR="0072087B" w:rsidRPr="0072087B" w:rsidRDefault="0072087B" w:rsidP="0072087B">
      <w:pPr>
        <w:pStyle w:val="BodyText"/>
      </w:pPr>
      <w:r w:rsidRPr="0072087B">
        <w:t xml:space="preserve">Hydrological, meteorological, Oil Spill, air pollution monitoring and any other environmental information, that the VTS Authority requires, should be integrated into VTS applications to provide the VTSO with a real-time assessment of the environmental situation in the VTS area.  Information collected from this equipment may be provided to ships to assist in their assessment of the prevalent conditions.  </w:t>
      </w:r>
    </w:p>
    <w:p w14:paraId="732C1E2B" w14:textId="32A3E6FC" w:rsidR="0072087B" w:rsidRPr="0072087B" w:rsidRDefault="0072087B" w:rsidP="0072087B">
      <w:pPr>
        <w:pStyle w:val="BodyText"/>
      </w:pPr>
      <w:r w:rsidRPr="0072087B">
        <w:t xml:space="preserve">The protection of the environment is an issue that has grown significantly in importance, both politically and socially, over recent years. </w:t>
      </w:r>
      <w:r>
        <w:t xml:space="preserve"> </w:t>
      </w:r>
      <w:r w:rsidRPr="0072087B">
        <w:t xml:space="preserve">The environmental impact of normal commercial activities is analysed such that risk reduction measures can be determined and implemented. </w:t>
      </w:r>
      <w:r>
        <w:t xml:space="preserve"> </w:t>
      </w:r>
      <w:r w:rsidRPr="0072087B">
        <w:t>Traditionally, VTS Authorities have collected environmental data simply to support their VTS activities.</w:t>
      </w:r>
      <w:r>
        <w:t xml:space="preserve"> </w:t>
      </w:r>
      <w:r w:rsidRPr="0072087B">
        <w:t xml:space="preserve"> However, many VTS Authorities have their VTS areas in, or alongside, marine protected areas or maritime reserves where any damage to the environment should be avoided. </w:t>
      </w:r>
      <w:r>
        <w:t xml:space="preserve"> In addition, the VTS Area may be located close to an area of population and therefore VTS Providers should aim to ensure minimal impact of air pollution from ships on the areas of population.  </w:t>
      </w:r>
    </w:p>
    <w:p w14:paraId="7E8E3DBF" w14:textId="77777777" w:rsidR="0072087B" w:rsidRPr="0072087B" w:rsidRDefault="0072087B" w:rsidP="0072087B">
      <w:pPr>
        <w:pStyle w:val="BodyText"/>
      </w:pPr>
      <w:r w:rsidRPr="0072087B">
        <w:t xml:space="preserve">Therefore, the VTS should consider two aspects of environmental monitoring: </w:t>
      </w:r>
    </w:p>
    <w:p w14:paraId="31E3B868" w14:textId="77777777" w:rsidR="0072087B" w:rsidRPr="0072087B" w:rsidRDefault="0072087B" w:rsidP="0072087B">
      <w:pPr>
        <w:autoSpaceDE w:val="0"/>
        <w:autoSpaceDN w:val="0"/>
        <w:adjustRightInd w:val="0"/>
        <w:spacing w:after="79" w:line="240" w:lineRule="auto"/>
        <w:rPr>
          <w:rFonts w:ascii="Calibri" w:hAnsi="Calibri" w:cs="Calibri"/>
          <w:color w:val="000000"/>
          <w:sz w:val="22"/>
        </w:rPr>
      </w:pPr>
      <w:r w:rsidRPr="0072087B">
        <w:rPr>
          <w:rFonts w:ascii="Calibri" w:hAnsi="Calibri" w:cs="Calibri"/>
          <w:color w:val="00548B"/>
          <w:sz w:val="22"/>
        </w:rPr>
        <w:t xml:space="preserve">• </w:t>
      </w:r>
      <w:r w:rsidRPr="0072087B">
        <w:rPr>
          <w:rFonts w:ascii="Calibri" w:hAnsi="Calibri" w:cs="Calibri"/>
          <w:color w:val="000000"/>
          <w:sz w:val="22"/>
        </w:rPr>
        <w:t xml:space="preserve">navigation data collection; </w:t>
      </w:r>
    </w:p>
    <w:p w14:paraId="0826368A" w14:textId="3E02494A" w:rsidR="0072087B" w:rsidRPr="0072087B" w:rsidRDefault="0072087B" w:rsidP="0072087B">
      <w:pPr>
        <w:autoSpaceDE w:val="0"/>
        <w:autoSpaceDN w:val="0"/>
        <w:adjustRightInd w:val="0"/>
        <w:spacing w:line="240" w:lineRule="auto"/>
        <w:rPr>
          <w:rFonts w:ascii="Calibri" w:hAnsi="Calibri" w:cs="Calibri"/>
          <w:color w:val="000000"/>
          <w:sz w:val="22"/>
        </w:rPr>
      </w:pPr>
      <w:r w:rsidRPr="0072087B">
        <w:rPr>
          <w:rFonts w:ascii="Calibri" w:hAnsi="Calibri" w:cs="Calibri"/>
          <w:color w:val="00548B"/>
          <w:sz w:val="22"/>
        </w:rPr>
        <w:t xml:space="preserve">• </w:t>
      </w:r>
      <w:r>
        <w:rPr>
          <w:rFonts w:ascii="Calibri" w:hAnsi="Calibri" w:cs="Calibri"/>
          <w:color w:val="000000"/>
          <w:sz w:val="22"/>
        </w:rPr>
        <w:t>environment</w:t>
      </w:r>
      <w:r w:rsidRPr="0072087B">
        <w:rPr>
          <w:rFonts w:ascii="Calibri" w:hAnsi="Calibri" w:cs="Calibri"/>
          <w:color w:val="000000"/>
          <w:sz w:val="22"/>
        </w:rPr>
        <w:t xml:space="preserve"> protection. </w:t>
      </w:r>
    </w:p>
    <w:p w14:paraId="3D070DEC" w14:textId="77777777" w:rsidR="0072087B" w:rsidRPr="0072087B" w:rsidRDefault="0072087B" w:rsidP="0072087B">
      <w:pPr>
        <w:autoSpaceDE w:val="0"/>
        <w:autoSpaceDN w:val="0"/>
        <w:adjustRightInd w:val="0"/>
        <w:spacing w:line="240" w:lineRule="auto"/>
        <w:rPr>
          <w:rFonts w:ascii="Calibri" w:hAnsi="Calibri" w:cs="Calibri"/>
          <w:color w:val="000000"/>
          <w:sz w:val="22"/>
        </w:rPr>
      </w:pPr>
    </w:p>
    <w:p w14:paraId="6EF1650D" w14:textId="77777777" w:rsidR="00B566AA" w:rsidRDefault="0072087B" w:rsidP="0072087B">
      <w:pPr>
        <w:pStyle w:val="BodyText"/>
      </w:pPr>
      <w:r w:rsidRPr="0072087B">
        <w:t>Navigation Data Collection includes the traditional environment monitoring sensors</w:t>
      </w:r>
      <w:r w:rsidR="00B566AA">
        <w:t xml:space="preserve"> but VTS Providers should also consider integrating forecast information so that weather conditions related to the expected time of arrival can be communicated to incoming ships.  </w:t>
      </w:r>
    </w:p>
    <w:p w14:paraId="52ADDCA4" w14:textId="481A7D67" w:rsidR="0072087B" w:rsidRPr="0072087B" w:rsidRDefault="00B566AA" w:rsidP="0072087B">
      <w:pPr>
        <w:pStyle w:val="BodyText"/>
      </w:pPr>
      <w:r>
        <w:t>T</w:t>
      </w:r>
      <w:r w:rsidR="0072087B" w:rsidRPr="0072087B">
        <w:t>ypically referred to as the hydrological / meteo</w:t>
      </w:r>
      <w:r>
        <w:t>rological (hydro/meteo) systems, navigation data collection</w:t>
      </w:r>
      <w:r w:rsidR="0072087B" w:rsidRPr="0072087B">
        <w:t xml:space="preserve"> variables are those provided by </w:t>
      </w:r>
      <w:r>
        <w:t>real time,</w:t>
      </w:r>
      <w:bookmarkStart w:id="25" w:name="_GoBack"/>
      <w:bookmarkEnd w:id="25"/>
      <w:r>
        <w:t xml:space="preserve"> locally sited, </w:t>
      </w:r>
      <w:r w:rsidR="0072087B" w:rsidRPr="0072087B">
        <w:t>weather stations and include air temperature and humidity, wind velocity and direction, rainfall, air pressure and visibility.</w:t>
      </w:r>
      <w:r w:rsidR="0072087B">
        <w:t xml:space="preserve"> </w:t>
      </w:r>
      <w:r w:rsidR="0072087B" w:rsidRPr="0072087B">
        <w:t xml:space="preserve"> In certain locations, hydrological variables such as tidal level, and current direction and velocity may also be required. </w:t>
      </w:r>
      <w:r w:rsidR="0072087B">
        <w:t xml:space="preserve"> </w:t>
      </w:r>
      <w:r w:rsidR="0072087B" w:rsidRPr="0072087B">
        <w:t>Hydrological data may be obtained through real sensors or available in predictive tables/databases from national authorities.</w:t>
      </w:r>
      <w:r w:rsidR="0072087B">
        <w:t xml:space="preserve"> </w:t>
      </w:r>
      <w:r w:rsidR="0072087B" w:rsidRPr="0072087B">
        <w:t xml:space="preserve"> Sensors, providing this data, </w:t>
      </w:r>
      <w:r w:rsidR="0072087B">
        <w:t>may be</w:t>
      </w:r>
      <w:r w:rsidR="0072087B" w:rsidRPr="0072087B">
        <w:t xml:space="preserve"> located at remote sites and communicate data to a VTS centre via a telecommunications or radio link.</w:t>
      </w:r>
      <w:r w:rsidR="0072087B">
        <w:t xml:space="preserve"> </w:t>
      </w:r>
      <w:r w:rsidR="0072087B" w:rsidRPr="0072087B">
        <w:t xml:space="preserve"> Alternatively, wave height, direction and surface current could be derived from the main VTS radar through software processing. </w:t>
      </w:r>
      <w:r w:rsidR="0072087B">
        <w:t xml:space="preserve"> </w:t>
      </w:r>
      <w:r w:rsidR="0072087B" w:rsidRPr="0072087B">
        <w:t xml:space="preserve">The accuracy of such measurements from dedicated sensors and from analysis of radar-originated data should be evaluated as part of the VTS design process. </w:t>
      </w:r>
      <w:r w:rsidR="0072087B">
        <w:t xml:space="preserve"> </w:t>
      </w:r>
    </w:p>
    <w:p w14:paraId="1AB883AE" w14:textId="13D379B9" w:rsidR="0072087B" w:rsidRDefault="0072087B" w:rsidP="0072087B">
      <w:pPr>
        <w:pStyle w:val="BodyText"/>
      </w:pPr>
      <w:r>
        <w:t>An Environment</w:t>
      </w:r>
      <w:r w:rsidRPr="0072087B">
        <w:t xml:space="preserve"> Protection system could include implementing additional capability that provides early detection of any polluting incidents that may be caused by visiting vessels. </w:t>
      </w:r>
      <w:r>
        <w:t xml:space="preserve"> </w:t>
      </w:r>
      <w:r w:rsidRPr="0072087B">
        <w:t>This early detection of pollution could be achieved through the software processing of the VTS radar signals or by specialist sensors that are designed to detect oil, or other pollutants, in the water.</w:t>
      </w:r>
      <w:r>
        <w:t xml:space="preserve">  In addition, the monitoring of the emissions from ships should be considered in order to minimise the impact on the local population.  This may involve strategically located sensors or the use of drones to overfly the ship to detect specific pollutants.  </w:t>
      </w:r>
    </w:p>
    <w:p w14:paraId="1861B686" w14:textId="77777777" w:rsidR="00242BE2" w:rsidRDefault="00242BE2" w:rsidP="00242BE2">
      <w:pPr>
        <w:pStyle w:val="Heading1"/>
      </w:pPr>
      <w:bookmarkStart w:id="26" w:name="_Toc99400825"/>
      <w:r>
        <w:t>Producing Functional and Performance requirements</w:t>
      </w:r>
      <w:bookmarkEnd w:id="26"/>
    </w:p>
    <w:bookmarkEnd w:id="22"/>
    <w:p w14:paraId="479FC98F" w14:textId="26C52905" w:rsidR="00CF220E" w:rsidRDefault="00CF220E" w:rsidP="00CF220E">
      <w:pPr>
        <w:pStyle w:val="Heading2"/>
      </w:pPr>
      <w:r>
        <w:t>Information Presentation</w:t>
      </w:r>
    </w:p>
    <w:p w14:paraId="5E56D8BC" w14:textId="2E5D0AF9" w:rsidR="00602EE9" w:rsidRDefault="00CF220E" w:rsidP="00EB68A5">
      <w:pPr>
        <w:pStyle w:val="BodyText"/>
      </w:pPr>
      <w:r>
        <w:t xml:space="preserve">The results of the environmental monitoring measurements should, wherever possible, be transmitted in WMO standard units and displayed in user-selectable format.  </w:t>
      </w:r>
    </w:p>
    <w:p w14:paraId="47C2F690" w14:textId="1C25D05C" w:rsidR="00CF220E" w:rsidRDefault="00CF220E" w:rsidP="00CF220E">
      <w:pPr>
        <w:pStyle w:val="Heading2"/>
      </w:pPr>
      <w:r>
        <w:lastRenderedPageBreak/>
        <w:t>Malfunctions and Indicators</w:t>
      </w:r>
    </w:p>
    <w:p w14:paraId="1D4CE0A2" w14:textId="1287B8DD" w:rsidR="00CF220E" w:rsidRPr="00CF220E" w:rsidRDefault="00CF220E" w:rsidP="00CF220E">
      <w:pPr>
        <w:pStyle w:val="BodyText"/>
      </w:pPr>
      <w:r w:rsidRPr="00CF220E">
        <w:t>As a minimum requirement, malfunctions, warnings, alarms and indicators should respond to the requirement</w:t>
      </w:r>
      <w:r>
        <w:t>s of IMO Resolution A.686(17) [3</w:t>
      </w:r>
      <w:r w:rsidRPr="00CF220E">
        <w:t xml:space="preserve">]. Additional requirements may be required, depending on the individual type or purpose of the sensor. </w:t>
      </w:r>
    </w:p>
    <w:p w14:paraId="427ABE36" w14:textId="64BD2BCB" w:rsidR="00CF220E" w:rsidRDefault="00CF220E" w:rsidP="00CF220E">
      <w:pPr>
        <w:pStyle w:val="BodyText"/>
      </w:pPr>
      <w:r w:rsidRPr="00CF220E">
        <w:t>In particular, where measurements from a number of sensors overlap or provide coverage for adjacent areas, the identification of potentially anomalous readings should be included within the functionality of the data processing to reduce the possibility of incorrect decisions and to highlight the need for maintenance or inspection of the sensors.</w:t>
      </w:r>
    </w:p>
    <w:p w14:paraId="3EA8AF6E" w14:textId="7A2FB2DB" w:rsidR="00CF220E" w:rsidRDefault="00835BFF" w:rsidP="00CF220E">
      <w:pPr>
        <w:pStyle w:val="Heading2"/>
      </w:pPr>
      <w:r>
        <w:t xml:space="preserve">Parameters and </w:t>
      </w:r>
      <w:r w:rsidR="00CF220E">
        <w:t>Accuracy</w:t>
      </w:r>
    </w:p>
    <w:p w14:paraId="1513BD21" w14:textId="4DB5DDAF" w:rsidR="00CF220E" w:rsidRPr="00CF220E" w:rsidRDefault="00CF220E" w:rsidP="00CF220E">
      <w:pPr>
        <w:pStyle w:val="BodyText"/>
      </w:pPr>
      <w:r w:rsidRPr="00CF220E">
        <w:t xml:space="preserve">Where a VTS Authority determines a need to establish their own monitoring stations, it should be noted that the individual VTS Authorities, in conjunction with hydrographical and meteorological experts, should determine the accuracy and availability requirements for each VTS Centre, as these will be based on individual circumstances. Table 1 gives an indication of typical measuring range and minimum accuracy requirements for various common environmental parameters. </w:t>
      </w:r>
    </w:p>
    <w:p w14:paraId="4845E81B" w14:textId="0E6080C8" w:rsidR="00CF220E" w:rsidRDefault="00CF220E" w:rsidP="00CF220E">
      <w:pPr>
        <w:pStyle w:val="BodyText"/>
      </w:pPr>
      <w:r w:rsidRPr="00CF220E">
        <w:rPr>
          <w:b/>
        </w:rPr>
        <w:t>Note</w:t>
      </w:r>
      <w:r w:rsidRPr="00CF220E">
        <w:t>: The availability requirement should be as prescribed by IMO A.915(22) [9].</w:t>
      </w:r>
    </w:p>
    <w:tbl>
      <w:tblPr>
        <w:tblStyle w:val="TableGrid"/>
        <w:tblW w:w="0" w:type="auto"/>
        <w:tblLook w:val="04A0" w:firstRow="1" w:lastRow="0" w:firstColumn="1" w:lastColumn="0" w:noHBand="0" w:noVBand="1"/>
      </w:tblPr>
      <w:tblGrid>
        <w:gridCol w:w="2830"/>
        <w:gridCol w:w="1843"/>
        <w:gridCol w:w="2410"/>
        <w:gridCol w:w="3112"/>
      </w:tblGrid>
      <w:tr w:rsidR="00CF220E" w:rsidRPr="00CF220E" w14:paraId="68A12B53" w14:textId="77777777" w:rsidTr="00CF220E">
        <w:trPr>
          <w:tblHeader/>
        </w:trPr>
        <w:tc>
          <w:tcPr>
            <w:tcW w:w="2830" w:type="dxa"/>
            <w:vAlign w:val="top"/>
          </w:tcPr>
          <w:p w14:paraId="074FDC35" w14:textId="45768B35" w:rsidR="00CF220E" w:rsidRPr="00CF220E" w:rsidRDefault="00CF220E" w:rsidP="00CF220E">
            <w:pPr>
              <w:pStyle w:val="BodyText"/>
              <w:spacing w:before="120" w:after="60" w:line="240" w:lineRule="atLeast"/>
              <w:jc w:val="left"/>
            </w:pPr>
            <w:r w:rsidRPr="00CF220E">
              <w:rPr>
                <w:b/>
                <w:bCs/>
                <w:color w:val="00548B"/>
                <w:szCs w:val="20"/>
              </w:rPr>
              <w:t xml:space="preserve">Parameter </w:t>
            </w:r>
          </w:p>
        </w:tc>
        <w:tc>
          <w:tcPr>
            <w:tcW w:w="1843" w:type="dxa"/>
            <w:vAlign w:val="top"/>
          </w:tcPr>
          <w:p w14:paraId="1DBF9826" w14:textId="726B3814" w:rsidR="00CF220E" w:rsidRPr="00CF220E" w:rsidRDefault="00CF220E" w:rsidP="00CF220E">
            <w:pPr>
              <w:pStyle w:val="BodyText"/>
              <w:spacing w:before="120" w:after="60" w:line="240" w:lineRule="atLeast"/>
              <w:jc w:val="center"/>
            </w:pPr>
            <w:r w:rsidRPr="00CF220E">
              <w:rPr>
                <w:b/>
                <w:bCs/>
                <w:color w:val="00548B"/>
                <w:szCs w:val="20"/>
              </w:rPr>
              <w:t>Measuring Range</w:t>
            </w:r>
          </w:p>
        </w:tc>
        <w:tc>
          <w:tcPr>
            <w:tcW w:w="2410" w:type="dxa"/>
            <w:vAlign w:val="top"/>
          </w:tcPr>
          <w:p w14:paraId="5A3CBACD" w14:textId="16535440" w:rsidR="00CF220E" w:rsidRPr="00CF220E" w:rsidRDefault="00CF220E" w:rsidP="00CF220E">
            <w:pPr>
              <w:pStyle w:val="BodyText"/>
              <w:spacing w:before="120" w:after="60" w:line="240" w:lineRule="atLeast"/>
              <w:jc w:val="center"/>
              <w:rPr>
                <w:rFonts w:cstheme="minorHAnsi"/>
                <w:sz w:val="20"/>
                <w:szCs w:val="20"/>
              </w:rPr>
            </w:pPr>
            <w:r w:rsidRPr="00CF220E">
              <w:rPr>
                <w:rFonts w:cstheme="minorHAnsi"/>
                <w:b/>
                <w:bCs/>
                <w:color w:val="00548B"/>
                <w:sz w:val="20"/>
                <w:szCs w:val="20"/>
              </w:rPr>
              <w:t>Minimum Accuracy</w:t>
            </w:r>
          </w:p>
        </w:tc>
        <w:tc>
          <w:tcPr>
            <w:tcW w:w="3112" w:type="dxa"/>
            <w:vAlign w:val="top"/>
          </w:tcPr>
          <w:p w14:paraId="66D731DF" w14:textId="281D4C9F" w:rsidR="00CF220E" w:rsidRPr="00CF220E" w:rsidRDefault="00CF220E" w:rsidP="00CF220E">
            <w:pPr>
              <w:pStyle w:val="BodyText"/>
              <w:spacing w:before="120" w:after="60" w:line="240" w:lineRule="atLeast"/>
            </w:pPr>
            <w:r w:rsidRPr="00CF220E">
              <w:rPr>
                <w:b/>
                <w:bCs/>
                <w:color w:val="00548B"/>
                <w:szCs w:val="20"/>
              </w:rPr>
              <w:t xml:space="preserve">Remarks </w:t>
            </w:r>
          </w:p>
        </w:tc>
      </w:tr>
      <w:tr w:rsidR="00CF220E" w:rsidRPr="00CF220E" w14:paraId="27927004" w14:textId="77777777" w:rsidTr="00CF220E">
        <w:tc>
          <w:tcPr>
            <w:tcW w:w="2830" w:type="dxa"/>
            <w:vAlign w:val="top"/>
          </w:tcPr>
          <w:p w14:paraId="0A07FDE6" w14:textId="46C6B520" w:rsidR="00CF220E" w:rsidRPr="00CF220E" w:rsidRDefault="00CF220E" w:rsidP="00CF220E">
            <w:pPr>
              <w:pStyle w:val="BodyText"/>
              <w:spacing w:before="60" w:after="60" w:line="240" w:lineRule="atLeast"/>
              <w:jc w:val="left"/>
              <w:rPr>
                <w:rFonts w:cstheme="minorHAnsi"/>
              </w:rPr>
            </w:pPr>
            <w:r w:rsidRPr="00CF220E">
              <w:rPr>
                <w:rFonts w:cstheme="minorHAnsi"/>
                <w:b/>
                <w:bCs/>
                <w:color w:val="00548B"/>
                <w:sz w:val="20"/>
                <w:szCs w:val="20"/>
              </w:rPr>
              <w:t xml:space="preserve">Height of Tide </w:t>
            </w:r>
          </w:p>
        </w:tc>
        <w:tc>
          <w:tcPr>
            <w:tcW w:w="1843" w:type="dxa"/>
            <w:vAlign w:val="top"/>
          </w:tcPr>
          <w:p w14:paraId="6FA425DC" w14:textId="15D3CDD4" w:rsidR="00CF220E" w:rsidRPr="00CF220E" w:rsidRDefault="00CF220E" w:rsidP="00CF220E">
            <w:pPr>
              <w:pStyle w:val="BodyText"/>
              <w:spacing w:before="60" w:after="60" w:line="240" w:lineRule="atLeast"/>
              <w:jc w:val="center"/>
              <w:rPr>
                <w:rFonts w:cstheme="minorHAnsi"/>
              </w:rPr>
            </w:pPr>
            <w:r w:rsidRPr="00CF220E">
              <w:rPr>
                <w:rFonts w:cstheme="minorHAnsi"/>
                <w:sz w:val="20"/>
                <w:szCs w:val="20"/>
              </w:rPr>
              <w:t>0 to 20 m (or greater)</w:t>
            </w:r>
          </w:p>
        </w:tc>
        <w:tc>
          <w:tcPr>
            <w:tcW w:w="2410" w:type="dxa"/>
            <w:vAlign w:val="top"/>
          </w:tcPr>
          <w:p w14:paraId="074D69CD" w14:textId="798C08CA" w:rsidR="00CF220E" w:rsidRPr="00CF220E" w:rsidRDefault="00CF220E" w:rsidP="00CF220E">
            <w:pPr>
              <w:pStyle w:val="BodyText"/>
              <w:spacing w:before="60" w:after="60" w:line="240" w:lineRule="atLeast"/>
              <w:jc w:val="center"/>
              <w:rPr>
                <w:rFonts w:cstheme="minorHAnsi"/>
                <w:sz w:val="20"/>
                <w:szCs w:val="20"/>
              </w:rPr>
            </w:pPr>
            <w:r w:rsidRPr="00CF220E">
              <w:rPr>
                <w:rFonts w:cstheme="minorHAnsi"/>
                <w:sz w:val="20"/>
                <w:szCs w:val="20"/>
              </w:rPr>
              <w:t>≤ 0.01 m</w:t>
            </w:r>
          </w:p>
        </w:tc>
        <w:tc>
          <w:tcPr>
            <w:tcW w:w="3112" w:type="dxa"/>
          </w:tcPr>
          <w:p w14:paraId="3FE0A122" w14:textId="77777777" w:rsidR="00CF220E" w:rsidRPr="00CF220E" w:rsidRDefault="00CF220E" w:rsidP="00CF220E">
            <w:pPr>
              <w:pStyle w:val="BodyText"/>
              <w:spacing w:before="60" w:after="60" w:line="240" w:lineRule="atLeast"/>
              <w:rPr>
                <w:rFonts w:cstheme="minorHAnsi"/>
              </w:rPr>
            </w:pPr>
          </w:p>
        </w:tc>
      </w:tr>
      <w:tr w:rsidR="00CF220E" w:rsidRPr="00CF220E" w14:paraId="2A47C157" w14:textId="77777777" w:rsidTr="00CF220E">
        <w:tc>
          <w:tcPr>
            <w:tcW w:w="2830" w:type="dxa"/>
            <w:vAlign w:val="top"/>
          </w:tcPr>
          <w:p w14:paraId="37E01B0D" w14:textId="6410BF8A" w:rsidR="00CF220E" w:rsidRPr="00CF220E" w:rsidRDefault="00CF220E" w:rsidP="00CF220E">
            <w:pPr>
              <w:pStyle w:val="BodyText"/>
              <w:spacing w:before="60" w:after="60" w:line="240" w:lineRule="atLeast"/>
              <w:jc w:val="left"/>
              <w:rPr>
                <w:rFonts w:cstheme="minorHAnsi"/>
              </w:rPr>
            </w:pPr>
            <w:r w:rsidRPr="00CF220E">
              <w:rPr>
                <w:rFonts w:cstheme="minorHAnsi"/>
                <w:b/>
                <w:bCs/>
                <w:color w:val="00548B"/>
                <w:sz w:val="20"/>
                <w:szCs w:val="20"/>
              </w:rPr>
              <w:t xml:space="preserve">Rate of Tidal Stream/ Current </w:t>
            </w:r>
          </w:p>
        </w:tc>
        <w:tc>
          <w:tcPr>
            <w:tcW w:w="1843" w:type="dxa"/>
            <w:vAlign w:val="top"/>
          </w:tcPr>
          <w:p w14:paraId="2B7A9425" w14:textId="0C3A383A" w:rsidR="00CF220E" w:rsidRPr="00CF220E" w:rsidRDefault="00CF220E" w:rsidP="00CF220E">
            <w:pPr>
              <w:pStyle w:val="BodyText"/>
              <w:spacing w:before="60" w:after="60" w:line="240" w:lineRule="atLeast"/>
              <w:jc w:val="center"/>
              <w:rPr>
                <w:rFonts w:cstheme="minorHAnsi"/>
              </w:rPr>
            </w:pPr>
            <w:r w:rsidRPr="00CF220E">
              <w:rPr>
                <w:rFonts w:cstheme="minorHAnsi"/>
                <w:sz w:val="20"/>
                <w:szCs w:val="20"/>
              </w:rPr>
              <w:t>0 to 10 m/s</w:t>
            </w:r>
          </w:p>
        </w:tc>
        <w:tc>
          <w:tcPr>
            <w:tcW w:w="2410" w:type="dxa"/>
            <w:vAlign w:val="top"/>
          </w:tcPr>
          <w:p w14:paraId="189221CA" w14:textId="308BD2E0" w:rsidR="00CF220E" w:rsidRPr="00CF220E" w:rsidRDefault="00CF220E" w:rsidP="00CF220E">
            <w:pPr>
              <w:pStyle w:val="BodyText"/>
              <w:spacing w:before="60" w:after="60" w:line="240" w:lineRule="atLeast"/>
              <w:jc w:val="center"/>
              <w:rPr>
                <w:rFonts w:cstheme="minorHAnsi"/>
                <w:sz w:val="20"/>
                <w:szCs w:val="20"/>
              </w:rPr>
            </w:pPr>
            <w:r w:rsidRPr="00CF220E">
              <w:rPr>
                <w:rFonts w:cstheme="minorHAnsi"/>
                <w:sz w:val="20"/>
                <w:szCs w:val="20"/>
              </w:rPr>
              <w:t>≤ 1%</w:t>
            </w:r>
          </w:p>
        </w:tc>
        <w:tc>
          <w:tcPr>
            <w:tcW w:w="3112" w:type="dxa"/>
            <w:vAlign w:val="top"/>
          </w:tcPr>
          <w:p w14:paraId="39270DC3" w14:textId="5DC66678" w:rsidR="00CF220E" w:rsidRPr="00CF220E" w:rsidRDefault="00CF220E" w:rsidP="00CF220E">
            <w:pPr>
              <w:pStyle w:val="BodyText"/>
              <w:spacing w:before="60" w:after="60" w:line="240" w:lineRule="atLeast"/>
              <w:rPr>
                <w:rFonts w:cstheme="minorHAnsi"/>
              </w:rPr>
            </w:pPr>
            <w:r w:rsidRPr="00CF220E">
              <w:rPr>
                <w:rFonts w:cstheme="minorHAnsi"/>
                <w:sz w:val="20"/>
                <w:szCs w:val="20"/>
              </w:rPr>
              <w:t xml:space="preserve">Maximum value to reflect local conditions </w:t>
            </w:r>
          </w:p>
        </w:tc>
      </w:tr>
      <w:tr w:rsidR="00CF220E" w:rsidRPr="00CF220E" w14:paraId="5290FBBF" w14:textId="77777777" w:rsidTr="00CF220E">
        <w:tc>
          <w:tcPr>
            <w:tcW w:w="2830" w:type="dxa"/>
            <w:vAlign w:val="top"/>
          </w:tcPr>
          <w:p w14:paraId="1DD0F5BB" w14:textId="50459610" w:rsidR="00CF220E" w:rsidRPr="00CF220E" w:rsidRDefault="00CF220E" w:rsidP="00CF220E">
            <w:pPr>
              <w:pStyle w:val="BodyText"/>
              <w:spacing w:before="60" w:after="60" w:line="240" w:lineRule="atLeast"/>
              <w:jc w:val="left"/>
              <w:rPr>
                <w:rFonts w:cstheme="minorHAnsi"/>
              </w:rPr>
            </w:pPr>
            <w:r w:rsidRPr="00CF220E">
              <w:rPr>
                <w:rFonts w:cstheme="minorHAnsi"/>
                <w:b/>
                <w:bCs/>
                <w:color w:val="00548B"/>
                <w:sz w:val="20"/>
                <w:szCs w:val="20"/>
              </w:rPr>
              <w:t xml:space="preserve">Direction of Tidal Stream / Current </w:t>
            </w:r>
          </w:p>
        </w:tc>
        <w:tc>
          <w:tcPr>
            <w:tcW w:w="1843" w:type="dxa"/>
            <w:vAlign w:val="top"/>
          </w:tcPr>
          <w:p w14:paraId="746FD994" w14:textId="1D354B19" w:rsidR="00CF220E" w:rsidRPr="00CF220E" w:rsidRDefault="00CF220E" w:rsidP="00CF220E">
            <w:pPr>
              <w:pStyle w:val="BodyText"/>
              <w:spacing w:before="60" w:after="60" w:line="240" w:lineRule="atLeast"/>
              <w:jc w:val="center"/>
              <w:rPr>
                <w:rFonts w:cstheme="minorHAnsi"/>
              </w:rPr>
            </w:pPr>
            <w:r w:rsidRPr="00CF220E">
              <w:rPr>
                <w:rFonts w:cstheme="minorHAnsi"/>
                <w:sz w:val="20"/>
                <w:szCs w:val="20"/>
              </w:rPr>
              <w:t xml:space="preserve">0° to 360° </w:t>
            </w:r>
          </w:p>
        </w:tc>
        <w:tc>
          <w:tcPr>
            <w:tcW w:w="2410" w:type="dxa"/>
            <w:vAlign w:val="top"/>
          </w:tcPr>
          <w:p w14:paraId="01FAEA05" w14:textId="3172A619" w:rsidR="00CF220E" w:rsidRPr="00CF220E" w:rsidRDefault="00CF220E" w:rsidP="00CF220E">
            <w:pPr>
              <w:pStyle w:val="BodyText"/>
              <w:spacing w:before="60" w:after="60" w:line="240" w:lineRule="atLeast"/>
              <w:jc w:val="center"/>
              <w:rPr>
                <w:rFonts w:cstheme="minorHAnsi"/>
                <w:sz w:val="20"/>
                <w:szCs w:val="20"/>
              </w:rPr>
            </w:pPr>
            <w:r w:rsidRPr="00CF220E">
              <w:rPr>
                <w:rFonts w:cstheme="minorHAnsi"/>
                <w:sz w:val="20"/>
                <w:szCs w:val="20"/>
              </w:rPr>
              <w:t>≤ 5°</w:t>
            </w:r>
          </w:p>
        </w:tc>
        <w:tc>
          <w:tcPr>
            <w:tcW w:w="3112" w:type="dxa"/>
          </w:tcPr>
          <w:p w14:paraId="11F080FC" w14:textId="77777777" w:rsidR="00CF220E" w:rsidRPr="00CF220E" w:rsidRDefault="00CF220E" w:rsidP="00CF220E">
            <w:pPr>
              <w:pStyle w:val="BodyText"/>
              <w:spacing w:before="60" w:after="60" w:line="240" w:lineRule="atLeast"/>
              <w:rPr>
                <w:rFonts w:cstheme="minorHAnsi"/>
              </w:rPr>
            </w:pPr>
          </w:p>
        </w:tc>
      </w:tr>
      <w:tr w:rsidR="00CF220E" w:rsidRPr="00CF220E" w14:paraId="7319CAF2" w14:textId="77777777" w:rsidTr="00CF220E">
        <w:tc>
          <w:tcPr>
            <w:tcW w:w="2830" w:type="dxa"/>
            <w:vAlign w:val="top"/>
          </w:tcPr>
          <w:p w14:paraId="1F16A1B6" w14:textId="20662241" w:rsidR="00CF220E" w:rsidRPr="00CF220E" w:rsidRDefault="00CF220E" w:rsidP="00CF220E">
            <w:pPr>
              <w:pStyle w:val="BodyText"/>
              <w:spacing w:before="60" w:after="60" w:line="240" w:lineRule="atLeast"/>
              <w:jc w:val="left"/>
              <w:rPr>
                <w:rFonts w:cstheme="minorHAnsi"/>
              </w:rPr>
            </w:pPr>
            <w:r w:rsidRPr="00CF220E">
              <w:rPr>
                <w:rFonts w:cstheme="minorHAnsi"/>
                <w:b/>
                <w:bCs/>
                <w:color w:val="00548B"/>
                <w:sz w:val="20"/>
                <w:szCs w:val="20"/>
              </w:rPr>
              <w:t xml:space="preserve">Wave Height </w:t>
            </w:r>
          </w:p>
        </w:tc>
        <w:tc>
          <w:tcPr>
            <w:tcW w:w="1843" w:type="dxa"/>
            <w:vAlign w:val="top"/>
          </w:tcPr>
          <w:p w14:paraId="424675FE" w14:textId="093CCBEB" w:rsidR="00CF220E" w:rsidRPr="00CF220E" w:rsidRDefault="00CF220E" w:rsidP="00CF220E">
            <w:pPr>
              <w:pStyle w:val="BodyText"/>
              <w:spacing w:before="60" w:after="60" w:line="240" w:lineRule="atLeast"/>
              <w:jc w:val="center"/>
              <w:rPr>
                <w:rFonts w:cstheme="minorHAnsi"/>
              </w:rPr>
            </w:pPr>
            <w:r w:rsidRPr="00CF220E">
              <w:rPr>
                <w:rFonts w:cstheme="minorHAnsi"/>
                <w:sz w:val="20"/>
                <w:szCs w:val="20"/>
              </w:rPr>
              <w:t xml:space="preserve">0 to 20 m </w:t>
            </w:r>
          </w:p>
        </w:tc>
        <w:tc>
          <w:tcPr>
            <w:tcW w:w="2410" w:type="dxa"/>
            <w:vAlign w:val="top"/>
          </w:tcPr>
          <w:p w14:paraId="7C67A19A" w14:textId="165AD457" w:rsidR="00CF220E" w:rsidRPr="00CF220E" w:rsidRDefault="00CF220E" w:rsidP="00CF220E">
            <w:pPr>
              <w:pStyle w:val="Default"/>
              <w:jc w:val="center"/>
              <w:rPr>
                <w:rFonts w:asciiTheme="minorHAnsi" w:hAnsiTheme="minorHAnsi" w:cstheme="minorHAnsi"/>
                <w:sz w:val="20"/>
                <w:szCs w:val="20"/>
              </w:rPr>
            </w:pPr>
            <w:r w:rsidRPr="00CF220E">
              <w:rPr>
                <w:rFonts w:asciiTheme="minorHAnsi" w:hAnsiTheme="minorHAnsi" w:cstheme="minorHAnsi"/>
                <w:sz w:val="20"/>
                <w:szCs w:val="20"/>
              </w:rPr>
              <w:t>≤ 0.1 m, for ≤ 5 m</w:t>
            </w:r>
          </w:p>
          <w:p w14:paraId="242977ED" w14:textId="3590DD7B" w:rsidR="00CF220E" w:rsidRPr="00CF220E" w:rsidRDefault="00CF220E" w:rsidP="00CF220E">
            <w:pPr>
              <w:pStyle w:val="BodyText"/>
              <w:spacing w:before="60" w:after="60" w:line="240" w:lineRule="atLeast"/>
              <w:jc w:val="center"/>
              <w:rPr>
                <w:rFonts w:cstheme="minorHAnsi"/>
                <w:sz w:val="20"/>
                <w:szCs w:val="20"/>
              </w:rPr>
            </w:pPr>
            <w:r w:rsidRPr="00CF220E">
              <w:rPr>
                <w:rFonts w:cstheme="minorHAnsi"/>
                <w:sz w:val="20"/>
                <w:szCs w:val="20"/>
              </w:rPr>
              <w:t>≤ 10%, for &gt; 5 m</w:t>
            </w:r>
          </w:p>
        </w:tc>
        <w:tc>
          <w:tcPr>
            <w:tcW w:w="3112" w:type="dxa"/>
          </w:tcPr>
          <w:p w14:paraId="65EA9317" w14:textId="77777777" w:rsidR="00CF220E" w:rsidRPr="00CF220E" w:rsidRDefault="00CF220E" w:rsidP="00CF220E">
            <w:pPr>
              <w:pStyle w:val="BodyText"/>
              <w:spacing w:before="60" w:after="60" w:line="240" w:lineRule="atLeast"/>
              <w:rPr>
                <w:rFonts w:cstheme="minorHAnsi"/>
              </w:rPr>
            </w:pPr>
          </w:p>
        </w:tc>
      </w:tr>
      <w:tr w:rsidR="00CF220E" w14:paraId="73A8BBD6" w14:textId="77777777" w:rsidTr="00CF220E">
        <w:tc>
          <w:tcPr>
            <w:tcW w:w="2830" w:type="dxa"/>
            <w:vAlign w:val="top"/>
          </w:tcPr>
          <w:p w14:paraId="3F8B8DD7" w14:textId="16EAF8E1" w:rsidR="00CF220E" w:rsidRDefault="00CF220E" w:rsidP="00CF220E">
            <w:pPr>
              <w:pStyle w:val="BodyText"/>
              <w:spacing w:before="60" w:after="60" w:line="240" w:lineRule="atLeast"/>
              <w:jc w:val="left"/>
            </w:pPr>
            <w:r>
              <w:rPr>
                <w:b/>
                <w:bCs/>
                <w:color w:val="00548B"/>
                <w:sz w:val="20"/>
                <w:szCs w:val="20"/>
              </w:rPr>
              <w:t xml:space="preserve">Wave Direction </w:t>
            </w:r>
          </w:p>
        </w:tc>
        <w:tc>
          <w:tcPr>
            <w:tcW w:w="1843" w:type="dxa"/>
            <w:vAlign w:val="top"/>
          </w:tcPr>
          <w:p w14:paraId="67CD488B" w14:textId="4F5A846A" w:rsidR="00CF220E" w:rsidRDefault="00CF220E" w:rsidP="00CF220E">
            <w:pPr>
              <w:pStyle w:val="BodyText"/>
              <w:spacing w:before="60" w:after="60" w:line="240" w:lineRule="atLeast"/>
              <w:jc w:val="center"/>
            </w:pPr>
            <w:r>
              <w:rPr>
                <w:sz w:val="20"/>
                <w:szCs w:val="20"/>
              </w:rPr>
              <w:t xml:space="preserve">0° to 360° </w:t>
            </w:r>
          </w:p>
        </w:tc>
        <w:tc>
          <w:tcPr>
            <w:tcW w:w="2410" w:type="dxa"/>
            <w:vAlign w:val="top"/>
          </w:tcPr>
          <w:p w14:paraId="4964FBB9" w14:textId="2D3E7899" w:rsidR="00CF220E" w:rsidRPr="00CF220E" w:rsidRDefault="00CF220E" w:rsidP="00CF220E">
            <w:pPr>
              <w:pStyle w:val="BodyText"/>
              <w:spacing w:before="60" w:after="60" w:line="240" w:lineRule="atLeast"/>
              <w:jc w:val="center"/>
              <w:rPr>
                <w:rFonts w:cstheme="minorHAnsi"/>
                <w:sz w:val="20"/>
                <w:szCs w:val="20"/>
              </w:rPr>
            </w:pPr>
            <w:r w:rsidRPr="00CF220E">
              <w:rPr>
                <w:rFonts w:cstheme="minorHAnsi"/>
                <w:sz w:val="20"/>
                <w:szCs w:val="20"/>
              </w:rPr>
              <w:t>≤ 20°</w:t>
            </w:r>
          </w:p>
        </w:tc>
        <w:tc>
          <w:tcPr>
            <w:tcW w:w="3112" w:type="dxa"/>
          </w:tcPr>
          <w:p w14:paraId="4219D261" w14:textId="77777777" w:rsidR="00CF220E" w:rsidRDefault="00CF220E" w:rsidP="00CF220E">
            <w:pPr>
              <w:pStyle w:val="BodyText"/>
              <w:spacing w:before="60" w:after="60" w:line="240" w:lineRule="atLeast"/>
            </w:pPr>
          </w:p>
        </w:tc>
      </w:tr>
      <w:tr w:rsidR="00CF220E" w14:paraId="4134AD4B" w14:textId="77777777" w:rsidTr="00CF220E">
        <w:tc>
          <w:tcPr>
            <w:tcW w:w="2830" w:type="dxa"/>
            <w:vAlign w:val="top"/>
          </w:tcPr>
          <w:p w14:paraId="2B3AF076" w14:textId="1217FCDA" w:rsidR="00CF220E" w:rsidRDefault="00CF220E" w:rsidP="00CF220E">
            <w:pPr>
              <w:pStyle w:val="BodyText"/>
              <w:spacing w:before="60" w:after="60" w:line="240" w:lineRule="atLeast"/>
              <w:jc w:val="left"/>
            </w:pPr>
            <w:r>
              <w:rPr>
                <w:b/>
                <w:bCs/>
                <w:color w:val="00548B"/>
                <w:sz w:val="20"/>
                <w:szCs w:val="20"/>
              </w:rPr>
              <w:t xml:space="preserve">Wind Speed </w:t>
            </w:r>
          </w:p>
        </w:tc>
        <w:tc>
          <w:tcPr>
            <w:tcW w:w="1843" w:type="dxa"/>
            <w:vAlign w:val="top"/>
          </w:tcPr>
          <w:p w14:paraId="0F27B21E" w14:textId="3D4BDF6F" w:rsidR="00CF220E" w:rsidRDefault="00CF220E" w:rsidP="00CF220E">
            <w:pPr>
              <w:pStyle w:val="BodyText"/>
              <w:spacing w:before="60" w:after="60" w:line="240" w:lineRule="atLeast"/>
              <w:jc w:val="center"/>
            </w:pPr>
            <w:r>
              <w:rPr>
                <w:sz w:val="20"/>
                <w:szCs w:val="20"/>
              </w:rPr>
              <w:t xml:space="preserve">0 to 75 m/s </w:t>
            </w:r>
          </w:p>
        </w:tc>
        <w:tc>
          <w:tcPr>
            <w:tcW w:w="2410" w:type="dxa"/>
            <w:vAlign w:val="top"/>
          </w:tcPr>
          <w:p w14:paraId="22C76D8F" w14:textId="50A55A07" w:rsidR="00CF220E" w:rsidRPr="00CF220E" w:rsidRDefault="00CF220E" w:rsidP="00CF220E">
            <w:pPr>
              <w:pStyle w:val="Default"/>
              <w:jc w:val="center"/>
              <w:rPr>
                <w:rFonts w:asciiTheme="minorHAnsi" w:hAnsiTheme="minorHAnsi" w:cstheme="minorHAnsi"/>
                <w:sz w:val="20"/>
                <w:szCs w:val="20"/>
              </w:rPr>
            </w:pPr>
            <w:r w:rsidRPr="00CF220E">
              <w:rPr>
                <w:rFonts w:asciiTheme="minorHAnsi" w:hAnsiTheme="minorHAnsi" w:cstheme="minorHAnsi"/>
                <w:sz w:val="20"/>
                <w:szCs w:val="20"/>
              </w:rPr>
              <w:t>± 0.5 m/s, for ≤ 10 m/s</w:t>
            </w:r>
          </w:p>
          <w:p w14:paraId="00E8D4D0" w14:textId="727B8D37" w:rsidR="00CF220E" w:rsidRPr="00CF220E" w:rsidRDefault="00CF220E" w:rsidP="00CF220E">
            <w:pPr>
              <w:pStyle w:val="BodyText"/>
              <w:spacing w:before="60" w:after="60" w:line="240" w:lineRule="atLeast"/>
              <w:jc w:val="center"/>
              <w:rPr>
                <w:rFonts w:cstheme="minorHAnsi"/>
                <w:sz w:val="20"/>
                <w:szCs w:val="20"/>
              </w:rPr>
            </w:pPr>
            <w:r w:rsidRPr="00CF220E">
              <w:rPr>
                <w:rFonts w:cstheme="minorHAnsi"/>
                <w:sz w:val="20"/>
                <w:szCs w:val="20"/>
              </w:rPr>
              <w:t>± 5%, for &gt; 10 m/s</w:t>
            </w:r>
          </w:p>
        </w:tc>
        <w:tc>
          <w:tcPr>
            <w:tcW w:w="3112" w:type="dxa"/>
          </w:tcPr>
          <w:p w14:paraId="7F38CD9B" w14:textId="77777777" w:rsidR="00CF220E" w:rsidRDefault="00CF220E" w:rsidP="00CF220E">
            <w:pPr>
              <w:pStyle w:val="BodyText"/>
              <w:spacing w:before="60" w:after="60" w:line="240" w:lineRule="atLeast"/>
            </w:pPr>
          </w:p>
        </w:tc>
      </w:tr>
      <w:tr w:rsidR="00CF220E" w14:paraId="389E36E0" w14:textId="77777777" w:rsidTr="00CF220E">
        <w:tc>
          <w:tcPr>
            <w:tcW w:w="2830" w:type="dxa"/>
            <w:vAlign w:val="top"/>
          </w:tcPr>
          <w:p w14:paraId="1CE8F08A" w14:textId="650C328B" w:rsidR="00CF220E" w:rsidRDefault="00CF220E" w:rsidP="00CF220E">
            <w:pPr>
              <w:pStyle w:val="BodyText"/>
              <w:spacing w:before="60" w:after="60" w:line="240" w:lineRule="atLeast"/>
              <w:jc w:val="left"/>
            </w:pPr>
            <w:r>
              <w:rPr>
                <w:b/>
                <w:bCs/>
                <w:color w:val="00548B"/>
                <w:sz w:val="20"/>
                <w:szCs w:val="20"/>
              </w:rPr>
              <w:t xml:space="preserve">Wind Direction </w:t>
            </w:r>
          </w:p>
        </w:tc>
        <w:tc>
          <w:tcPr>
            <w:tcW w:w="1843" w:type="dxa"/>
            <w:vAlign w:val="top"/>
          </w:tcPr>
          <w:p w14:paraId="2F608CE4" w14:textId="1FFBE7C6" w:rsidR="00CF220E" w:rsidRDefault="00CF220E" w:rsidP="00CF220E">
            <w:pPr>
              <w:pStyle w:val="BodyText"/>
              <w:spacing w:before="60" w:after="60" w:line="240" w:lineRule="atLeast"/>
              <w:jc w:val="center"/>
            </w:pPr>
            <w:r>
              <w:rPr>
                <w:sz w:val="20"/>
                <w:szCs w:val="20"/>
              </w:rPr>
              <w:t xml:space="preserve">0° to 360° </w:t>
            </w:r>
          </w:p>
        </w:tc>
        <w:tc>
          <w:tcPr>
            <w:tcW w:w="2410" w:type="dxa"/>
            <w:vAlign w:val="top"/>
          </w:tcPr>
          <w:p w14:paraId="2609C77E" w14:textId="08E56C8C" w:rsidR="00CF220E" w:rsidRPr="00CF220E" w:rsidRDefault="00CF220E" w:rsidP="00CF220E">
            <w:pPr>
              <w:pStyle w:val="BodyText"/>
              <w:spacing w:before="60" w:after="60" w:line="240" w:lineRule="atLeast"/>
              <w:jc w:val="center"/>
              <w:rPr>
                <w:rFonts w:cstheme="minorHAnsi"/>
                <w:sz w:val="20"/>
                <w:szCs w:val="20"/>
              </w:rPr>
            </w:pPr>
            <w:r w:rsidRPr="00CF220E">
              <w:rPr>
                <w:rFonts w:cstheme="minorHAnsi"/>
                <w:sz w:val="20"/>
                <w:szCs w:val="20"/>
              </w:rPr>
              <w:t>≤ 3°</w:t>
            </w:r>
          </w:p>
        </w:tc>
        <w:tc>
          <w:tcPr>
            <w:tcW w:w="3112" w:type="dxa"/>
          </w:tcPr>
          <w:p w14:paraId="6036FD3F" w14:textId="77777777" w:rsidR="00CF220E" w:rsidRDefault="00CF220E" w:rsidP="00CF220E">
            <w:pPr>
              <w:pStyle w:val="BodyText"/>
              <w:spacing w:before="60" w:after="60" w:line="240" w:lineRule="atLeast"/>
            </w:pPr>
          </w:p>
        </w:tc>
      </w:tr>
      <w:tr w:rsidR="00CF220E" w14:paraId="5A87BB59" w14:textId="77777777" w:rsidTr="00CF220E">
        <w:tc>
          <w:tcPr>
            <w:tcW w:w="2830" w:type="dxa"/>
            <w:vAlign w:val="top"/>
          </w:tcPr>
          <w:p w14:paraId="7020620E" w14:textId="669CEA2A" w:rsidR="00CF220E" w:rsidRDefault="00CF220E" w:rsidP="00CF220E">
            <w:pPr>
              <w:pStyle w:val="BodyText"/>
              <w:spacing w:before="60" w:after="60" w:line="240" w:lineRule="atLeast"/>
              <w:jc w:val="left"/>
            </w:pPr>
            <w:r>
              <w:rPr>
                <w:b/>
                <w:bCs/>
                <w:color w:val="00548B"/>
                <w:sz w:val="20"/>
                <w:szCs w:val="20"/>
              </w:rPr>
              <w:t xml:space="preserve">Visibility </w:t>
            </w:r>
          </w:p>
        </w:tc>
        <w:tc>
          <w:tcPr>
            <w:tcW w:w="1843" w:type="dxa"/>
            <w:vAlign w:val="top"/>
          </w:tcPr>
          <w:p w14:paraId="255EABB9" w14:textId="2CD04811" w:rsidR="00CF220E" w:rsidRDefault="00CF220E" w:rsidP="00CF220E">
            <w:pPr>
              <w:pStyle w:val="BodyText"/>
              <w:spacing w:before="60" w:after="60" w:line="240" w:lineRule="atLeast"/>
              <w:jc w:val="center"/>
            </w:pPr>
            <w:r>
              <w:rPr>
                <w:sz w:val="20"/>
                <w:szCs w:val="20"/>
              </w:rPr>
              <w:t xml:space="preserve">10 to 20,000 m </w:t>
            </w:r>
          </w:p>
        </w:tc>
        <w:tc>
          <w:tcPr>
            <w:tcW w:w="2410" w:type="dxa"/>
            <w:vAlign w:val="top"/>
          </w:tcPr>
          <w:p w14:paraId="4D6982DA" w14:textId="166941A8" w:rsidR="00CF220E" w:rsidRPr="00CF220E" w:rsidRDefault="00CF220E" w:rsidP="00CF220E">
            <w:pPr>
              <w:pStyle w:val="Default"/>
              <w:jc w:val="center"/>
              <w:rPr>
                <w:rFonts w:asciiTheme="minorHAnsi" w:hAnsiTheme="minorHAnsi" w:cstheme="minorHAnsi"/>
                <w:sz w:val="20"/>
                <w:szCs w:val="20"/>
              </w:rPr>
            </w:pPr>
            <w:r w:rsidRPr="00CF220E">
              <w:rPr>
                <w:rFonts w:asciiTheme="minorHAnsi" w:hAnsiTheme="minorHAnsi" w:cstheme="minorHAnsi"/>
                <w:sz w:val="20"/>
                <w:szCs w:val="20"/>
              </w:rPr>
              <w:t>≤ 50 m, for ≤ 600 m</w:t>
            </w:r>
          </w:p>
          <w:p w14:paraId="0A02EDD6" w14:textId="5F087843" w:rsidR="00CF220E" w:rsidRPr="00CF220E" w:rsidRDefault="00CF220E" w:rsidP="00CF220E">
            <w:pPr>
              <w:pStyle w:val="BodyText"/>
              <w:spacing w:before="60" w:after="60" w:line="240" w:lineRule="atLeast"/>
              <w:jc w:val="center"/>
              <w:rPr>
                <w:rFonts w:cstheme="minorHAnsi"/>
                <w:sz w:val="20"/>
                <w:szCs w:val="20"/>
              </w:rPr>
            </w:pPr>
            <w:r w:rsidRPr="00CF220E">
              <w:rPr>
                <w:rFonts w:cstheme="minorHAnsi"/>
                <w:sz w:val="20"/>
                <w:szCs w:val="20"/>
              </w:rPr>
              <w:t>≤ 10%, for 600 m – 1500 m</w:t>
            </w:r>
          </w:p>
          <w:p w14:paraId="3BEE9CC4" w14:textId="62FA7EF3" w:rsidR="00CF220E" w:rsidRPr="00CF220E" w:rsidRDefault="00CF220E" w:rsidP="00CF220E">
            <w:pPr>
              <w:pStyle w:val="Default"/>
              <w:jc w:val="center"/>
              <w:rPr>
                <w:rFonts w:asciiTheme="minorHAnsi" w:hAnsiTheme="minorHAnsi" w:cstheme="minorHAnsi"/>
                <w:sz w:val="20"/>
                <w:szCs w:val="20"/>
              </w:rPr>
            </w:pPr>
            <w:r w:rsidRPr="00CF220E">
              <w:rPr>
                <w:rFonts w:asciiTheme="minorHAnsi" w:hAnsiTheme="minorHAnsi" w:cstheme="minorHAnsi"/>
                <w:sz w:val="20"/>
                <w:szCs w:val="20"/>
              </w:rPr>
              <w:t>≤ 20%, for &gt; 1500 m</w:t>
            </w:r>
          </w:p>
        </w:tc>
        <w:tc>
          <w:tcPr>
            <w:tcW w:w="3112" w:type="dxa"/>
          </w:tcPr>
          <w:p w14:paraId="4C00ECC2" w14:textId="77777777" w:rsidR="00CF220E" w:rsidRDefault="00CF220E" w:rsidP="00CF220E">
            <w:pPr>
              <w:pStyle w:val="BodyText"/>
              <w:spacing w:before="60" w:after="60" w:line="240" w:lineRule="atLeast"/>
            </w:pPr>
          </w:p>
        </w:tc>
      </w:tr>
      <w:tr w:rsidR="00CF220E" w14:paraId="1A12A63B" w14:textId="77777777" w:rsidTr="00161168">
        <w:tc>
          <w:tcPr>
            <w:tcW w:w="2830" w:type="dxa"/>
            <w:vAlign w:val="top"/>
          </w:tcPr>
          <w:p w14:paraId="242B1C40" w14:textId="7CBAFA00" w:rsidR="00CF220E" w:rsidRDefault="00CF220E" w:rsidP="00CF220E">
            <w:pPr>
              <w:pStyle w:val="BodyText"/>
              <w:spacing w:before="60" w:after="60" w:line="240" w:lineRule="atLeast"/>
              <w:jc w:val="left"/>
            </w:pPr>
            <w:r>
              <w:rPr>
                <w:b/>
                <w:bCs/>
                <w:color w:val="00548B"/>
                <w:sz w:val="20"/>
                <w:szCs w:val="20"/>
              </w:rPr>
              <w:t xml:space="preserve">Air Temperature </w:t>
            </w:r>
          </w:p>
        </w:tc>
        <w:tc>
          <w:tcPr>
            <w:tcW w:w="1843" w:type="dxa"/>
            <w:vAlign w:val="top"/>
          </w:tcPr>
          <w:p w14:paraId="24E791B4" w14:textId="2C15C7CA" w:rsidR="00CF220E" w:rsidRDefault="00CF220E" w:rsidP="00CF220E">
            <w:pPr>
              <w:pStyle w:val="BodyText"/>
              <w:spacing w:before="60" w:after="60" w:line="240" w:lineRule="atLeast"/>
              <w:jc w:val="center"/>
            </w:pPr>
            <w:r>
              <w:rPr>
                <w:sz w:val="20"/>
                <w:szCs w:val="20"/>
              </w:rPr>
              <w:t xml:space="preserve">-10° to +50° C </w:t>
            </w:r>
          </w:p>
        </w:tc>
        <w:tc>
          <w:tcPr>
            <w:tcW w:w="2410" w:type="dxa"/>
            <w:vAlign w:val="top"/>
          </w:tcPr>
          <w:p w14:paraId="62CD60AF" w14:textId="5A9E588A" w:rsidR="00CF220E" w:rsidRPr="00CF220E" w:rsidRDefault="00CF220E" w:rsidP="00CF220E">
            <w:pPr>
              <w:pStyle w:val="BodyText"/>
              <w:spacing w:before="60" w:after="60" w:line="240" w:lineRule="atLeast"/>
              <w:jc w:val="center"/>
              <w:rPr>
                <w:rFonts w:cstheme="minorHAnsi"/>
                <w:sz w:val="20"/>
                <w:szCs w:val="20"/>
              </w:rPr>
            </w:pPr>
            <w:r>
              <w:rPr>
                <w:sz w:val="20"/>
                <w:szCs w:val="20"/>
              </w:rPr>
              <w:t xml:space="preserve">≤ 0.3° C </w:t>
            </w:r>
          </w:p>
        </w:tc>
        <w:tc>
          <w:tcPr>
            <w:tcW w:w="3112" w:type="dxa"/>
            <w:vAlign w:val="top"/>
          </w:tcPr>
          <w:p w14:paraId="7C02FF8C" w14:textId="07B77CE7" w:rsidR="00CF220E" w:rsidRDefault="00CF220E" w:rsidP="00CF220E">
            <w:pPr>
              <w:pStyle w:val="BodyText"/>
              <w:spacing w:before="60" w:after="60" w:line="240" w:lineRule="atLeast"/>
            </w:pPr>
            <w:r>
              <w:rPr>
                <w:sz w:val="20"/>
                <w:szCs w:val="20"/>
              </w:rPr>
              <w:t xml:space="preserve">The measuring range should be aligned to the applicable hot/cold climate category area </w:t>
            </w:r>
          </w:p>
        </w:tc>
      </w:tr>
      <w:tr w:rsidR="00CF220E" w14:paraId="7E872A3E" w14:textId="77777777" w:rsidTr="006F1898">
        <w:tc>
          <w:tcPr>
            <w:tcW w:w="2830" w:type="dxa"/>
            <w:vAlign w:val="top"/>
          </w:tcPr>
          <w:p w14:paraId="1CCE33F2" w14:textId="4679D017" w:rsidR="00CF220E" w:rsidRDefault="00CF220E" w:rsidP="00CF220E">
            <w:pPr>
              <w:pStyle w:val="BodyText"/>
              <w:spacing w:before="60" w:after="60" w:line="240" w:lineRule="atLeast"/>
              <w:jc w:val="left"/>
            </w:pPr>
            <w:r>
              <w:rPr>
                <w:b/>
                <w:bCs/>
                <w:color w:val="00548B"/>
                <w:sz w:val="20"/>
                <w:szCs w:val="20"/>
              </w:rPr>
              <w:t xml:space="preserve">Air Humidity </w:t>
            </w:r>
          </w:p>
        </w:tc>
        <w:tc>
          <w:tcPr>
            <w:tcW w:w="1843" w:type="dxa"/>
            <w:vAlign w:val="top"/>
          </w:tcPr>
          <w:p w14:paraId="2DAB80DD" w14:textId="4A30D8D3" w:rsidR="00CF220E" w:rsidRDefault="00CF220E" w:rsidP="00CF220E">
            <w:pPr>
              <w:pStyle w:val="BodyText"/>
              <w:spacing w:before="60" w:after="60" w:line="240" w:lineRule="atLeast"/>
              <w:jc w:val="center"/>
            </w:pPr>
            <w:r>
              <w:rPr>
                <w:sz w:val="20"/>
                <w:szCs w:val="20"/>
              </w:rPr>
              <w:t xml:space="preserve">0 to 100% RH </w:t>
            </w:r>
          </w:p>
        </w:tc>
        <w:tc>
          <w:tcPr>
            <w:tcW w:w="2410" w:type="dxa"/>
            <w:vAlign w:val="top"/>
          </w:tcPr>
          <w:p w14:paraId="277B6FBC" w14:textId="4EFAE1A8" w:rsidR="00CF220E" w:rsidRPr="00CF220E" w:rsidRDefault="00CF220E" w:rsidP="00CF220E">
            <w:pPr>
              <w:pStyle w:val="BodyText"/>
              <w:spacing w:before="60" w:after="60" w:line="240" w:lineRule="atLeast"/>
              <w:jc w:val="center"/>
              <w:rPr>
                <w:rFonts w:cstheme="minorHAnsi"/>
                <w:sz w:val="20"/>
                <w:szCs w:val="20"/>
              </w:rPr>
            </w:pPr>
            <w:r>
              <w:rPr>
                <w:sz w:val="20"/>
                <w:szCs w:val="20"/>
              </w:rPr>
              <w:t xml:space="preserve">≤ 2% RH </w:t>
            </w:r>
          </w:p>
        </w:tc>
        <w:tc>
          <w:tcPr>
            <w:tcW w:w="3112" w:type="dxa"/>
          </w:tcPr>
          <w:p w14:paraId="457A43C8" w14:textId="77777777" w:rsidR="00CF220E" w:rsidRDefault="00CF220E" w:rsidP="00CF220E">
            <w:pPr>
              <w:pStyle w:val="BodyText"/>
              <w:spacing w:before="60" w:after="60" w:line="240" w:lineRule="atLeast"/>
            </w:pPr>
          </w:p>
        </w:tc>
      </w:tr>
      <w:tr w:rsidR="00CF220E" w14:paraId="0A4740A6" w14:textId="77777777" w:rsidTr="006F1898">
        <w:tc>
          <w:tcPr>
            <w:tcW w:w="2830" w:type="dxa"/>
            <w:vAlign w:val="top"/>
          </w:tcPr>
          <w:p w14:paraId="226C7D84" w14:textId="09AFBD0E" w:rsidR="00CF220E" w:rsidRDefault="00CF220E" w:rsidP="00CF220E">
            <w:pPr>
              <w:pStyle w:val="BodyText"/>
              <w:spacing w:before="60" w:after="60" w:line="240" w:lineRule="atLeast"/>
              <w:jc w:val="left"/>
            </w:pPr>
            <w:r>
              <w:rPr>
                <w:b/>
                <w:bCs/>
                <w:color w:val="00548B"/>
                <w:sz w:val="20"/>
                <w:szCs w:val="20"/>
              </w:rPr>
              <w:t xml:space="preserve">Air Pressure </w:t>
            </w:r>
          </w:p>
        </w:tc>
        <w:tc>
          <w:tcPr>
            <w:tcW w:w="1843" w:type="dxa"/>
            <w:vAlign w:val="top"/>
          </w:tcPr>
          <w:p w14:paraId="3718077F" w14:textId="35F47F74" w:rsidR="00CF220E" w:rsidRDefault="00CF220E" w:rsidP="00CF220E">
            <w:pPr>
              <w:pStyle w:val="BodyText"/>
              <w:spacing w:before="60" w:after="60" w:line="240" w:lineRule="atLeast"/>
              <w:jc w:val="center"/>
            </w:pPr>
            <w:r>
              <w:rPr>
                <w:sz w:val="20"/>
                <w:szCs w:val="20"/>
              </w:rPr>
              <w:t xml:space="preserve">920 to 1080 hPa </w:t>
            </w:r>
          </w:p>
        </w:tc>
        <w:tc>
          <w:tcPr>
            <w:tcW w:w="2410" w:type="dxa"/>
            <w:vAlign w:val="top"/>
          </w:tcPr>
          <w:p w14:paraId="2FE4651C" w14:textId="7FCA55E9" w:rsidR="00CF220E" w:rsidRPr="00CF220E" w:rsidRDefault="00CF220E" w:rsidP="00CF220E">
            <w:pPr>
              <w:pStyle w:val="BodyText"/>
              <w:spacing w:before="60" w:after="60" w:line="240" w:lineRule="atLeast"/>
              <w:jc w:val="center"/>
              <w:rPr>
                <w:rFonts w:cstheme="minorHAnsi"/>
                <w:sz w:val="20"/>
                <w:szCs w:val="20"/>
              </w:rPr>
            </w:pPr>
            <w:r>
              <w:rPr>
                <w:sz w:val="20"/>
                <w:szCs w:val="20"/>
              </w:rPr>
              <w:t xml:space="preserve">≤ 0.3 hPa </w:t>
            </w:r>
          </w:p>
        </w:tc>
        <w:tc>
          <w:tcPr>
            <w:tcW w:w="3112" w:type="dxa"/>
          </w:tcPr>
          <w:p w14:paraId="6807B212" w14:textId="77777777" w:rsidR="00CF220E" w:rsidRDefault="00CF220E" w:rsidP="00CF220E">
            <w:pPr>
              <w:pStyle w:val="BodyText"/>
              <w:spacing w:before="60" w:after="60" w:line="240" w:lineRule="atLeast"/>
            </w:pPr>
          </w:p>
        </w:tc>
      </w:tr>
      <w:tr w:rsidR="00CF220E" w14:paraId="131AEA1B" w14:textId="77777777" w:rsidTr="00A93CF7">
        <w:tc>
          <w:tcPr>
            <w:tcW w:w="2830" w:type="dxa"/>
            <w:vAlign w:val="top"/>
          </w:tcPr>
          <w:p w14:paraId="7C6CE5E0" w14:textId="1D80363C" w:rsidR="00CF220E" w:rsidRDefault="00CF220E" w:rsidP="00CF220E">
            <w:pPr>
              <w:pStyle w:val="BodyText"/>
              <w:spacing w:before="60" w:after="60" w:line="240" w:lineRule="atLeast"/>
              <w:jc w:val="left"/>
            </w:pPr>
            <w:r>
              <w:rPr>
                <w:b/>
                <w:bCs/>
                <w:color w:val="00548B"/>
                <w:sz w:val="20"/>
                <w:szCs w:val="20"/>
              </w:rPr>
              <w:t xml:space="preserve">Sea Surface Temperature </w:t>
            </w:r>
          </w:p>
        </w:tc>
        <w:tc>
          <w:tcPr>
            <w:tcW w:w="1843" w:type="dxa"/>
            <w:vAlign w:val="top"/>
          </w:tcPr>
          <w:p w14:paraId="78BBB3BD" w14:textId="5AAD6C91" w:rsidR="00CF220E" w:rsidRDefault="00CF220E" w:rsidP="00CF220E">
            <w:pPr>
              <w:pStyle w:val="BodyText"/>
              <w:spacing w:before="60" w:after="60" w:line="240" w:lineRule="atLeast"/>
              <w:jc w:val="center"/>
            </w:pPr>
            <w:r>
              <w:rPr>
                <w:sz w:val="20"/>
                <w:szCs w:val="20"/>
              </w:rPr>
              <w:t xml:space="preserve">-2° to + 40° C </w:t>
            </w:r>
          </w:p>
        </w:tc>
        <w:tc>
          <w:tcPr>
            <w:tcW w:w="2410" w:type="dxa"/>
            <w:vAlign w:val="top"/>
          </w:tcPr>
          <w:p w14:paraId="53EB531E" w14:textId="4A2AEF89" w:rsidR="00CF220E" w:rsidRPr="00CF220E" w:rsidRDefault="00CF220E" w:rsidP="00CF220E">
            <w:pPr>
              <w:pStyle w:val="BodyText"/>
              <w:spacing w:before="60" w:after="60" w:line="240" w:lineRule="atLeast"/>
              <w:jc w:val="center"/>
              <w:rPr>
                <w:rFonts w:cstheme="minorHAnsi"/>
                <w:sz w:val="20"/>
                <w:szCs w:val="20"/>
              </w:rPr>
            </w:pPr>
            <w:r>
              <w:rPr>
                <w:sz w:val="20"/>
                <w:szCs w:val="20"/>
              </w:rPr>
              <w:t xml:space="preserve">≤ 0.5° C </w:t>
            </w:r>
          </w:p>
        </w:tc>
        <w:tc>
          <w:tcPr>
            <w:tcW w:w="3112" w:type="dxa"/>
            <w:vAlign w:val="top"/>
          </w:tcPr>
          <w:p w14:paraId="05E090AD" w14:textId="6C343415" w:rsidR="00CF220E" w:rsidRDefault="00CF220E" w:rsidP="00CF220E">
            <w:pPr>
              <w:pStyle w:val="BodyText"/>
              <w:spacing w:before="60" w:after="60" w:line="240" w:lineRule="atLeast"/>
            </w:pPr>
            <w:r>
              <w:rPr>
                <w:sz w:val="20"/>
                <w:szCs w:val="20"/>
              </w:rPr>
              <w:t xml:space="preserve">The measuring range should be aligned to the applicable hot/cold climate category area </w:t>
            </w:r>
          </w:p>
        </w:tc>
      </w:tr>
      <w:tr w:rsidR="00CF220E" w14:paraId="0DC1C479" w14:textId="77777777" w:rsidTr="00A93CF7">
        <w:tc>
          <w:tcPr>
            <w:tcW w:w="2830" w:type="dxa"/>
            <w:vAlign w:val="top"/>
          </w:tcPr>
          <w:p w14:paraId="514121C2" w14:textId="29BEF740" w:rsidR="00CF220E" w:rsidRDefault="00CF220E" w:rsidP="00CF220E">
            <w:pPr>
              <w:pStyle w:val="BodyText"/>
              <w:spacing w:before="60" w:after="60" w:line="240" w:lineRule="atLeast"/>
              <w:jc w:val="left"/>
            </w:pPr>
            <w:r>
              <w:rPr>
                <w:b/>
                <w:bCs/>
                <w:color w:val="00548B"/>
                <w:sz w:val="20"/>
                <w:szCs w:val="20"/>
              </w:rPr>
              <w:t xml:space="preserve">Ice Coverage </w:t>
            </w:r>
          </w:p>
        </w:tc>
        <w:tc>
          <w:tcPr>
            <w:tcW w:w="1843" w:type="dxa"/>
            <w:vAlign w:val="top"/>
          </w:tcPr>
          <w:p w14:paraId="4AB8FBE6" w14:textId="1E202233" w:rsidR="00CF220E" w:rsidRDefault="00CF220E" w:rsidP="00CF220E">
            <w:pPr>
              <w:pStyle w:val="BodyText"/>
              <w:spacing w:before="60" w:after="60" w:line="240" w:lineRule="atLeast"/>
              <w:jc w:val="center"/>
            </w:pPr>
            <w:r>
              <w:rPr>
                <w:sz w:val="20"/>
                <w:szCs w:val="20"/>
              </w:rPr>
              <w:t xml:space="preserve">- </w:t>
            </w:r>
          </w:p>
        </w:tc>
        <w:tc>
          <w:tcPr>
            <w:tcW w:w="2410" w:type="dxa"/>
            <w:vAlign w:val="top"/>
          </w:tcPr>
          <w:p w14:paraId="35A47A07" w14:textId="51CCD119" w:rsidR="00CF220E" w:rsidRPr="00CF220E" w:rsidRDefault="00CF220E" w:rsidP="00CF220E">
            <w:pPr>
              <w:pStyle w:val="BodyText"/>
              <w:spacing w:before="60" w:after="60" w:line="240" w:lineRule="atLeast"/>
              <w:jc w:val="center"/>
              <w:rPr>
                <w:rFonts w:cstheme="minorHAnsi"/>
                <w:sz w:val="20"/>
                <w:szCs w:val="20"/>
              </w:rPr>
            </w:pPr>
            <w:r>
              <w:rPr>
                <w:sz w:val="20"/>
                <w:szCs w:val="20"/>
              </w:rPr>
              <w:t xml:space="preserve">- </w:t>
            </w:r>
          </w:p>
        </w:tc>
        <w:tc>
          <w:tcPr>
            <w:tcW w:w="3112" w:type="dxa"/>
            <w:vAlign w:val="top"/>
          </w:tcPr>
          <w:p w14:paraId="01EA1F5C" w14:textId="397E8C5E" w:rsidR="00CF220E" w:rsidRDefault="00CF220E" w:rsidP="00CF220E">
            <w:pPr>
              <w:pStyle w:val="BodyText"/>
              <w:spacing w:before="60" w:after="60" w:line="240" w:lineRule="atLeast"/>
            </w:pPr>
            <w:r>
              <w:rPr>
                <w:sz w:val="20"/>
                <w:szCs w:val="20"/>
              </w:rPr>
              <w:t xml:space="preserve">Typically, measured by satellite remote sensing </w:t>
            </w:r>
          </w:p>
        </w:tc>
      </w:tr>
      <w:tr w:rsidR="00CF220E" w14:paraId="480BB49C" w14:textId="77777777" w:rsidTr="00A93CF7">
        <w:tc>
          <w:tcPr>
            <w:tcW w:w="2830" w:type="dxa"/>
            <w:vAlign w:val="top"/>
          </w:tcPr>
          <w:p w14:paraId="0A93DC90" w14:textId="46DBB549" w:rsidR="00CF220E" w:rsidRDefault="00CF220E" w:rsidP="00CF220E">
            <w:pPr>
              <w:pStyle w:val="BodyText"/>
              <w:spacing w:before="60" w:after="60" w:line="240" w:lineRule="atLeast"/>
              <w:jc w:val="left"/>
            </w:pPr>
            <w:r>
              <w:rPr>
                <w:b/>
                <w:bCs/>
                <w:color w:val="00548B"/>
                <w:sz w:val="20"/>
                <w:szCs w:val="20"/>
              </w:rPr>
              <w:lastRenderedPageBreak/>
              <w:t xml:space="preserve">Ice Thickness </w:t>
            </w:r>
          </w:p>
        </w:tc>
        <w:tc>
          <w:tcPr>
            <w:tcW w:w="1843" w:type="dxa"/>
            <w:vAlign w:val="top"/>
          </w:tcPr>
          <w:p w14:paraId="6581301D" w14:textId="75C681C4" w:rsidR="00CF220E" w:rsidRDefault="00CF220E" w:rsidP="00CF220E">
            <w:pPr>
              <w:pStyle w:val="BodyText"/>
              <w:spacing w:before="60" w:after="60" w:line="240" w:lineRule="atLeast"/>
              <w:jc w:val="center"/>
            </w:pPr>
            <w:r>
              <w:rPr>
                <w:sz w:val="20"/>
                <w:szCs w:val="20"/>
              </w:rPr>
              <w:t xml:space="preserve">- </w:t>
            </w:r>
          </w:p>
        </w:tc>
        <w:tc>
          <w:tcPr>
            <w:tcW w:w="2410" w:type="dxa"/>
            <w:vAlign w:val="top"/>
          </w:tcPr>
          <w:p w14:paraId="281FC465" w14:textId="5B6D2AA5" w:rsidR="00CF220E" w:rsidRPr="00CF220E" w:rsidRDefault="00CF220E" w:rsidP="00CF220E">
            <w:pPr>
              <w:pStyle w:val="BodyText"/>
              <w:spacing w:before="60" w:after="60" w:line="240" w:lineRule="atLeast"/>
              <w:jc w:val="center"/>
              <w:rPr>
                <w:rFonts w:cstheme="minorHAnsi"/>
                <w:sz w:val="20"/>
                <w:szCs w:val="20"/>
              </w:rPr>
            </w:pPr>
            <w:r>
              <w:rPr>
                <w:sz w:val="20"/>
                <w:szCs w:val="20"/>
              </w:rPr>
              <w:t xml:space="preserve">- </w:t>
            </w:r>
          </w:p>
        </w:tc>
        <w:tc>
          <w:tcPr>
            <w:tcW w:w="3112" w:type="dxa"/>
            <w:vAlign w:val="top"/>
          </w:tcPr>
          <w:p w14:paraId="65BE13D5" w14:textId="0609F242" w:rsidR="00CF220E" w:rsidRDefault="00CF220E" w:rsidP="00CF220E">
            <w:pPr>
              <w:pStyle w:val="BodyText"/>
              <w:spacing w:before="60" w:after="60" w:line="240" w:lineRule="atLeast"/>
            </w:pPr>
            <w:r>
              <w:rPr>
                <w:sz w:val="20"/>
                <w:szCs w:val="20"/>
              </w:rPr>
              <w:t xml:space="preserve">Typically, measured by satellite remote sensing </w:t>
            </w:r>
          </w:p>
        </w:tc>
      </w:tr>
      <w:tr w:rsidR="00CF220E" w14:paraId="25AF50FB" w14:textId="77777777" w:rsidTr="00A93CF7">
        <w:tc>
          <w:tcPr>
            <w:tcW w:w="2830" w:type="dxa"/>
            <w:vAlign w:val="top"/>
          </w:tcPr>
          <w:p w14:paraId="7B7F36D6" w14:textId="469F7A2F" w:rsidR="00CF220E" w:rsidRDefault="00CF220E" w:rsidP="00CF220E">
            <w:pPr>
              <w:pStyle w:val="BodyText"/>
              <w:spacing w:before="60" w:after="60" w:line="240" w:lineRule="atLeast"/>
              <w:jc w:val="left"/>
            </w:pPr>
            <w:r>
              <w:rPr>
                <w:b/>
                <w:bCs/>
                <w:color w:val="00548B"/>
                <w:sz w:val="20"/>
                <w:szCs w:val="20"/>
              </w:rPr>
              <w:t xml:space="preserve">Oil Spill </w:t>
            </w:r>
          </w:p>
        </w:tc>
        <w:tc>
          <w:tcPr>
            <w:tcW w:w="1843" w:type="dxa"/>
            <w:vAlign w:val="top"/>
          </w:tcPr>
          <w:p w14:paraId="5A67B44A" w14:textId="6F1F3D5B" w:rsidR="00CF220E" w:rsidRDefault="00CF220E" w:rsidP="00CF220E">
            <w:pPr>
              <w:pStyle w:val="BodyText"/>
              <w:spacing w:before="60" w:after="60" w:line="240" w:lineRule="atLeast"/>
              <w:jc w:val="center"/>
            </w:pPr>
            <w:r>
              <w:rPr>
                <w:sz w:val="20"/>
                <w:szCs w:val="20"/>
              </w:rPr>
              <w:t xml:space="preserve">- </w:t>
            </w:r>
          </w:p>
        </w:tc>
        <w:tc>
          <w:tcPr>
            <w:tcW w:w="2410" w:type="dxa"/>
            <w:vAlign w:val="top"/>
          </w:tcPr>
          <w:p w14:paraId="577C6129" w14:textId="1C81B58F" w:rsidR="00CF220E" w:rsidRPr="00CF220E" w:rsidRDefault="00CF220E" w:rsidP="00CF220E">
            <w:pPr>
              <w:pStyle w:val="BodyText"/>
              <w:spacing w:before="60" w:after="60" w:line="240" w:lineRule="atLeast"/>
              <w:jc w:val="center"/>
              <w:rPr>
                <w:rFonts w:cstheme="minorHAnsi"/>
                <w:sz w:val="20"/>
                <w:szCs w:val="20"/>
              </w:rPr>
            </w:pPr>
            <w:r>
              <w:rPr>
                <w:sz w:val="20"/>
                <w:szCs w:val="20"/>
              </w:rPr>
              <w:t xml:space="preserve">- </w:t>
            </w:r>
          </w:p>
        </w:tc>
        <w:tc>
          <w:tcPr>
            <w:tcW w:w="3112" w:type="dxa"/>
            <w:vAlign w:val="top"/>
          </w:tcPr>
          <w:p w14:paraId="59A83969" w14:textId="371EFF33" w:rsidR="00CF220E" w:rsidRDefault="00CF220E" w:rsidP="00CF220E">
            <w:pPr>
              <w:pStyle w:val="BodyText"/>
              <w:spacing w:before="60" w:after="60" w:line="240" w:lineRule="atLeast"/>
            </w:pPr>
            <w:r>
              <w:rPr>
                <w:sz w:val="20"/>
                <w:szCs w:val="20"/>
              </w:rPr>
              <w:t xml:space="preserve">Typically measured by satellite or radar remote sensing </w:t>
            </w:r>
          </w:p>
        </w:tc>
      </w:tr>
      <w:tr w:rsidR="00CF220E" w14:paraId="0EF258D2" w14:textId="77777777" w:rsidTr="002265AA">
        <w:tc>
          <w:tcPr>
            <w:tcW w:w="2830" w:type="dxa"/>
            <w:vAlign w:val="top"/>
          </w:tcPr>
          <w:p w14:paraId="51C26CDF" w14:textId="6AAFC4DE" w:rsidR="00CF220E" w:rsidRDefault="00CF220E" w:rsidP="00CF220E">
            <w:pPr>
              <w:pStyle w:val="BodyText"/>
              <w:spacing w:before="60" w:after="60" w:line="240" w:lineRule="atLeast"/>
              <w:jc w:val="left"/>
            </w:pPr>
            <w:r>
              <w:rPr>
                <w:b/>
                <w:bCs/>
                <w:color w:val="00548B"/>
                <w:sz w:val="20"/>
                <w:szCs w:val="20"/>
              </w:rPr>
              <w:t xml:space="preserve">Salinity </w:t>
            </w:r>
          </w:p>
        </w:tc>
        <w:tc>
          <w:tcPr>
            <w:tcW w:w="1843" w:type="dxa"/>
            <w:vAlign w:val="top"/>
          </w:tcPr>
          <w:p w14:paraId="2AD78FFD" w14:textId="742063CB" w:rsidR="00CF220E" w:rsidRDefault="00CF220E" w:rsidP="00CF220E">
            <w:pPr>
              <w:pStyle w:val="BodyText"/>
              <w:spacing w:before="60" w:after="60" w:line="240" w:lineRule="atLeast"/>
              <w:jc w:val="center"/>
            </w:pPr>
            <w:r>
              <w:rPr>
                <w:sz w:val="20"/>
                <w:szCs w:val="20"/>
              </w:rPr>
              <w:t xml:space="preserve">0 to 70 PSS </w:t>
            </w:r>
          </w:p>
        </w:tc>
        <w:tc>
          <w:tcPr>
            <w:tcW w:w="2410" w:type="dxa"/>
            <w:vAlign w:val="top"/>
          </w:tcPr>
          <w:p w14:paraId="2ABBA2BF" w14:textId="19A15936" w:rsidR="00CF220E" w:rsidRPr="00CF220E" w:rsidRDefault="00CF220E" w:rsidP="00CF220E">
            <w:pPr>
              <w:pStyle w:val="BodyText"/>
              <w:spacing w:before="60" w:after="60" w:line="240" w:lineRule="atLeast"/>
              <w:jc w:val="center"/>
              <w:rPr>
                <w:rFonts w:cstheme="minorHAnsi"/>
                <w:sz w:val="20"/>
                <w:szCs w:val="20"/>
              </w:rPr>
            </w:pPr>
            <w:r>
              <w:rPr>
                <w:sz w:val="20"/>
                <w:szCs w:val="20"/>
              </w:rPr>
              <w:t xml:space="preserve">≤ 1% </w:t>
            </w:r>
          </w:p>
        </w:tc>
        <w:tc>
          <w:tcPr>
            <w:tcW w:w="3112" w:type="dxa"/>
          </w:tcPr>
          <w:p w14:paraId="7B5F37F3" w14:textId="77777777" w:rsidR="00CF220E" w:rsidRDefault="00CF220E" w:rsidP="00CF220E">
            <w:pPr>
              <w:pStyle w:val="BodyText"/>
              <w:spacing w:before="60" w:after="60" w:line="240" w:lineRule="atLeast"/>
            </w:pPr>
          </w:p>
        </w:tc>
      </w:tr>
      <w:tr w:rsidR="00CF220E" w14:paraId="2E917AB7" w14:textId="77777777" w:rsidTr="002265AA">
        <w:tc>
          <w:tcPr>
            <w:tcW w:w="2830" w:type="dxa"/>
            <w:vAlign w:val="top"/>
          </w:tcPr>
          <w:p w14:paraId="5849650C" w14:textId="167D5C97" w:rsidR="00CF220E" w:rsidRDefault="00CF220E" w:rsidP="00CF220E">
            <w:pPr>
              <w:pStyle w:val="BodyText"/>
              <w:spacing w:before="60" w:after="60" w:line="240" w:lineRule="atLeast"/>
              <w:jc w:val="left"/>
              <w:rPr>
                <w:b/>
                <w:bCs/>
                <w:color w:val="00548B"/>
                <w:sz w:val="20"/>
                <w:szCs w:val="20"/>
              </w:rPr>
            </w:pPr>
            <w:r>
              <w:rPr>
                <w:b/>
                <w:bCs/>
                <w:color w:val="00548B"/>
                <w:sz w:val="20"/>
                <w:szCs w:val="20"/>
              </w:rPr>
              <w:t>Sulphur Emissions</w:t>
            </w:r>
          </w:p>
        </w:tc>
        <w:tc>
          <w:tcPr>
            <w:tcW w:w="1843" w:type="dxa"/>
            <w:vAlign w:val="top"/>
          </w:tcPr>
          <w:p w14:paraId="12B67001" w14:textId="77777777" w:rsidR="00CF220E" w:rsidRDefault="00CF220E" w:rsidP="00CF220E">
            <w:pPr>
              <w:pStyle w:val="BodyText"/>
              <w:spacing w:before="60" w:after="60" w:line="240" w:lineRule="atLeast"/>
              <w:jc w:val="center"/>
              <w:rPr>
                <w:sz w:val="20"/>
                <w:szCs w:val="20"/>
              </w:rPr>
            </w:pPr>
          </w:p>
        </w:tc>
        <w:tc>
          <w:tcPr>
            <w:tcW w:w="2410" w:type="dxa"/>
            <w:vAlign w:val="top"/>
          </w:tcPr>
          <w:p w14:paraId="7BF38664" w14:textId="77777777" w:rsidR="00CF220E" w:rsidRDefault="00CF220E" w:rsidP="00CF220E">
            <w:pPr>
              <w:pStyle w:val="BodyText"/>
              <w:spacing w:before="60" w:after="60" w:line="240" w:lineRule="atLeast"/>
              <w:jc w:val="center"/>
              <w:rPr>
                <w:sz w:val="20"/>
                <w:szCs w:val="20"/>
              </w:rPr>
            </w:pPr>
          </w:p>
        </w:tc>
        <w:tc>
          <w:tcPr>
            <w:tcW w:w="3112" w:type="dxa"/>
          </w:tcPr>
          <w:p w14:paraId="3252B406" w14:textId="77777777" w:rsidR="00CF220E" w:rsidRDefault="00CF220E" w:rsidP="00CF220E">
            <w:pPr>
              <w:pStyle w:val="BodyText"/>
              <w:spacing w:before="60" w:after="60" w:line="240" w:lineRule="atLeast"/>
              <w:rPr>
                <w:rFonts w:cstheme="minorHAnsi"/>
                <w:sz w:val="20"/>
                <w:szCs w:val="20"/>
              </w:rPr>
            </w:pPr>
            <w:r>
              <w:rPr>
                <w:rFonts w:cstheme="minorHAnsi"/>
                <w:sz w:val="20"/>
                <w:szCs w:val="20"/>
              </w:rPr>
              <w:t>0.5% sulphur limit</w:t>
            </w:r>
          </w:p>
          <w:p w14:paraId="487794BA" w14:textId="7B2EEC56" w:rsidR="00835BFF" w:rsidRPr="00CF220E" w:rsidRDefault="00835BFF" w:rsidP="00CF220E">
            <w:pPr>
              <w:pStyle w:val="BodyText"/>
              <w:spacing w:before="60" w:after="60" w:line="240" w:lineRule="atLeast"/>
              <w:rPr>
                <w:rFonts w:cstheme="minorHAnsi"/>
                <w:sz w:val="20"/>
                <w:szCs w:val="20"/>
              </w:rPr>
            </w:pPr>
            <w:r>
              <w:rPr>
                <w:rFonts w:cstheme="minorHAnsi"/>
                <w:sz w:val="20"/>
                <w:szCs w:val="20"/>
              </w:rPr>
              <w:t>0.1% sulphur limit in ECAs</w:t>
            </w:r>
          </w:p>
        </w:tc>
      </w:tr>
    </w:tbl>
    <w:p w14:paraId="273924A4" w14:textId="09B00D79" w:rsidR="00CF220E" w:rsidRDefault="00CF220E" w:rsidP="00CF220E">
      <w:pPr>
        <w:pStyle w:val="BodyText"/>
      </w:pPr>
    </w:p>
    <w:p w14:paraId="7999986F" w14:textId="0BF22C2C" w:rsidR="00835BFF" w:rsidRPr="00835BFF" w:rsidRDefault="00835BFF" w:rsidP="00835BFF">
      <w:pPr>
        <w:pStyle w:val="BodyText"/>
      </w:pPr>
      <w:r w:rsidRPr="00835BFF">
        <w:rPr>
          <w:b/>
        </w:rPr>
        <w:t>Note</w:t>
      </w:r>
      <w:r w:rsidRPr="00835BFF">
        <w:t xml:space="preserve">: For air temperature, air humidity, air pressure and salinity accuracy. </w:t>
      </w:r>
      <w:r>
        <w:t xml:space="preserve"> </w:t>
      </w:r>
      <w:r w:rsidRPr="00835BFF">
        <w:t xml:space="preserve">The accuracy values may be sufficient for shipping activities but if the information is to be used for scientific purposes (e.g., oil spills, environmental responses etc.) these values may need to be more stringent. </w:t>
      </w:r>
    </w:p>
    <w:p w14:paraId="420185F7" w14:textId="1479DF06" w:rsidR="00835BFF" w:rsidRDefault="00835BFF" w:rsidP="00835BFF">
      <w:pPr>
        <w:pStyle w:val="BodyText"/>
      </w:pPr>
      <w:r w:rsidRPr="00835BFF">
        <w:t>The VTS system requirements should also specify the time periods over which the various data parameters should be updated and may be averaged, if required, as these factors will depend upon the local circumstances pertaining to the VTS system.</w:t>
      </w:r>
    </w:p>
    <w:p w14:paraId="0170C13F" w14:textId="2EE2749F" w:rsidR="00835BFF" w:rsidRDefault="00835BFF" w:rsidP="00602EE9">
      <w:pPr>
        <w:pStyle w:val="Heading2"/>
      </w:pPr>
      <w:r>
        <w:t>FUNCTIONAL Requirements</w:t>
      </w:r>
    </w:p>
    <w:p w14:paraId="05766DA9" w14:textId="77777777" w:rsidR="00835BFF" w:rsidRPr="00835BFF" w:rsidRDefault="00835BFF" w:rsidP="00835BFF">
      <w:pPr>
        <w:pStyle w:val="BodyText"/>
      </w:pPr>
      <w:r w:rsidRPr="00835BFF">
        <w:t xml:space="preserve">This section describes the essential functions of the hydro/meteo system for inclusion and integration within the overall VTS system. </w:t>
      </w:r>
    </w:p>
    <w:p w14:paraId="2B59A857" w14:textId="77777777" w:rsidR="00835BFF" w:rsidRPr="00835BFF" w:rsidRDefault="00835BFF" w:rsidP="00835BFF">
      <w:pPr>
        <w:pStyle w:val="BodyText"/>
      </w:pPr>
      <w:r w:rsidRPr="00835BFF">
        <w:t xml:space="preserve">Environmental measurements are made by dedicated and/or multipurpose sensors positioned throughout the VTS area (and its approaches) such that an overall environmental picture can be determined, taking account of the possibility of anticipated variations arising from the particular geography of the VTS location. </w:t>
      </w:r>
    </w:p>
    <w:p w14:paraId="299BD112" w14:textId="3AA27347" w:rsidR="00835BFF" w:rsidRPr="00835BFF" w:rsidRDefault="00835BFF" w:rsidP="00835BFF">
      <w:pPr>
        <w:pStyle w:val="BodyText"/>
      </w:pPr>
      <w:r w:rsidRPr="00835BFF">
        <w:t xml:space="preserve">Measurements are transmitted by the communication system to a VTS centre for analysis, system wide processing and subsequent display to the VTSO in user-selectable format. </w:t>
      </w:r>
      <w:r>
        <w:t xml:space="preserve"> </w:t>
      </w:r>
      <w:r w:rsidRPr="00835BFF">
        <w:t xml:space="preserve">The measured data is to be presented both numerically and graphically (in chronological order). </w:t>
      </w:r>
      <w:r>
        <w:t xml:space="preserve"> </w:t>
      </w:r>
    </w:p>
    <w:p w14:paraId="59B0739B" w14:textId="77777777" w:rsidR="00835BFF" w:rsidRPr="00835BFF" w:rsidRDefault="00835BFF" w:rsidP="00835BFF">
      <w:pPr>
        <w:pStyle w:val="BodyText"/>
      </w:pPr>
      <w:r w:rsidRPr="00835BFF">
        <w:t xml:space="preserve">The VTS Authority may also require such data to be stored for a predefined period (e.g., up to one year). </w:t>
      </w:r>
    </w:p>
    <w:p w14:paraId="40A0D379" w14:textId="614FF9DE" w:rsidR="00835BFF" w:rsidRPr="00835BFF" w:rsidRDefault="00835BFF" w:rsidP="00835BFF">
      <w:pPr>
        <w:pStyle w:val="BodyText"/>
      </w:pPr>
      <w:r w:rsidRPr="00835BFF">
        <w:t>It is essential that a VTS Centre also has access to external local hydro/meteo information relevant to the VTS area(s). In addition, the VTS system can, if required by the VTS Authority, disseminate the available environmental data to the VTS users (shipping etc.) and to external allied services.</w:t>
      </w:r>
    </w:p>
    <w:p w14:paraId="00D3046E" w14:textId="02FEBBA1" w:rsidR="00602EE9" w:rsidRDefault="00602EE9" w:rsidP="00602EE9">
      <w:pPr>
        <w:pStyle w:val="Heading2"/>
      </w:pPr>
      <w:r>
        <w:t>Installation and Maintenance Considerations</w:t>
      </w:r>
    </w:p>
    <w:p w14:paraId="18DD6B19" w14:textId="77777777" w:rsidR="00835BFF" w:rsidRPr="00835BFF" w:rsidRDefault="00835BFF" w:rsidP="00835BFF">
      <w:pPr>
        <w:pStyle w:val="BodyText"/>
      </w:pPr>
      <w:r w:rsidRPr="00835BFF">
        <w:t xml:space="preserve">The environmental monitoring systems should be specified taking the considerations in Section 1 into account. This should also consider maintenance access, lightning protection and wind load on antennas. The build-up of ice in some climates should also be a consideration. </w:t>
      </w:r>
    </w:p>
    <w:p w14:paraId="01626844" w14:textId="77777777" w:rsidR="00835BFF" w:rsidRPr="00835BFF" w:rsidRDefault="00835BFF" w:rsidP="00835BFF">
      <w:pPr>
        <w:pStyle w:val="BodyText"/>
      </w:pPr>
      <w:r w:rsidRPr="00835BFF">
        <w:t xml:space="preserve">Key aspects, related to design and installation, include: </w:t>
      </w:r>
    </w:p>
    <w:p w14:paraId="3746A570"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suitability to meet range, accuracy and update rate requirements; </w:t>
      </w:r>
    </w:p>
    <w:p w14:paraId="2C457E06"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location within the VTS area and its approaches; </w:t>
      </w:r>
    </w:p>
    <w:p w14:paraId="0100844D"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durability and resistance to environmental conditions; </w:t>
      </w:r>
    </w:p>
    <w:p w14:paraId="0BE02277"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interference; </w:t>
      </w:r>
    </w:p>
    <w:p w14:paraId="3096F451"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power supply requirements / options; </w:t>
      </w:r>
    </w:p>
    <w:p w14:paraId="2A27988A"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installation; </w:t>
      </w:r>
    </w:p>
    <w:p w14:paraId="4C139E71"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maintenance; </w:t>
      </w:r>
    </w:p>
    <w:p w14:paraId="27B22F01"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lastRenderedPageBreak/>
        <w:t xml:space="preserve">• </w:t>
      </w:r>
      <w:r w:rsidRPr="00835BFF">
        <w:rPr>
          <w:rFonts w:ascii="Calibri" w:hAnsi="Calibri" w:cs="Calibri"/>
          <w:color w:val="000000"/>
          <w:sz w:val="22"/>
        </w:rPr>
        <w:t xml:space="preserve">interfacing; </w:t>
      </w:r>
    </w:p>
    <w:p w14:paraId="79C20257"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back-up arrangements; </w:t>
      </w:r>
    </w:p>
    <w:p w14:paraId="22E0C0AA" w14:textId="77777777" w:rsidR="00835BFF" w:rsidRPr="00835BFF" w:rsidRDefault="00835BFF" w:rsidP="00835BFF">
      <w:pPr>
        <w:autoSpaceDE w:val="0"/>
        <w:autoSpaceDN w:val="0"/>
        <w:adjustRightInd w:val="0"/>
        <w:spacing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safety precautions. </w:t>
      </w:r>
    </w:p>
    <w:p w14:paraId="234BF361" w14:textId="77777777" w:rsidR="00835BFF" w:rsidRPr="00835BFF" w:rsidRDefault="00835BFF" w:rsidP="00835BFF">
      <w:pPr>
        <w:autoSpaceDE w:val="0"/>
        <w:autoSpaceDN w:val="0"/>
        <w:adjustRightInd w:val="0"/>
        <w:spacing w:line="240" w:lineRule="auto"/>
        <w:rPr>
          <w:rFonts w:ascii="Calibri" w:hAnsi="Calibri" w:cs="Calibri"/>
          <w:color w:val="000000"/>
          <w:sz w:val="22"/>
        </w:rPr>
      </w:pPr>
    </w:p>
    <w:p w14:paraId="33C49DDD" w14:textId="6DFBA0AB" w:rsidR="00835BFF" w:rsidRPr="00835BFF" w:rsidRDefault="00835BFF" w:rsidP="00835BFF">
      <w:pPr>
        <w:pStyle w:val="Heading3"/>
      </w:pPr>
      <w:r w:rsidRPr="00835BFF">
        <w:rPr>
          <w:sz w:val="23"/>
          <w:szCs w:val="23"/>
        </w:rPr>
        <w:t>S</w:t>
      </w:r>
      <w:r w:rsidRPr="00835BFF">
        <w:t xml:space="preserve">UITABILITY TO </w:t>
      </w:r>
      <w:r w:rsidRPr="00835BFF">
        <w:rPr>
          <w:sz w:val="23"/>
          <w:szCs w:val="23"/>
        </w:rPr>
        <w:t>M</w:t>
      </w:r>
      <w:r w:rsidRPr="00835BFF">
        <w:t xml:space="preserve">EET </w:t>
      </w:r>
      <w:r w:rsidRPr="00835BFF">
        <w:rPr>
          <w:sz w:val="23"/>
          <w:szCs w:val="23"/>
        </w:rPr>
        <w:t>R</w:t>
      </w:r>
      <w:r w:rsidRPr="00835BFF">
        <w:t>ANGE</w:t>
      </w:r>
      <w:r w:rsidRPr="00835BFF">
        <w:rPr>
          <w:sz w:val="23"/>
          <w:szCs w:val="23"/>
        </w:rPr>
        <w:t>, A</w:t>
      </w:r>
      <w:r w:rsidRPr="00835BFF">
        <w:t xml:space="preserve">CCURACY AND </w:t>
      </w:r>
      <w:r w:rsidRPr="00835BFF">
        <w:rPr>
          <w:sz w:val="23"/>
          <w:szCs w:val="23"/>
        </w:rPr>
        <w:t>U</w:t>
      </w:r>
      <w:r w:rsidRPr="00835BFF">
        <w:t xml:space="preserve">PDATE </w:t>
      </w:r>
      <w:r w:rsidRPr="00835BFF">
        <w:rPr>
          <w:sz w:val="23"/>
          <w:szCs w:val="23"/>
        </w:rPr>
        <w:t>R</w:t>
      </w:r>
      <w:r w:rsidRPr="00835BFF">
        <w:t xml:space="preserve">ATE </w:t>
      </w:r>
      <w:r w:rsidRPr="00835BFF">
        <w:rPr>
          <w:sz w:val="23"/>
          <w:szCs w:val="23"/>
        </w:rPr>
        <w:t>R</w:t>
      </w:r>
      <w:r w:rsidRPr="00835BFF">
        <w:t xml:space="preserve">EQUIREMENTS </w:t>
      </w:r>
    </w:p>
    <w:p w14:paraId="18E90805" w14:textId="77777777" w:rsidR="00835BFF" w:rsidRPr="00835BFF" w:rsidRDefault="00835BFF" w:rsidP="00835BFF">
      <w:pPr>
        <w:pStyle w:val="BodyText"/>
      </w:pPr>
      <w:r w:rsidRPr="00835BFF">
        <w:t xml:space="preserve">Individual sensors (multipurpose where appropriate) should be selected to provide the specified range, accuracy and update rate requirements. </w:t>
      </w:r>
    </w:p>
    <w:p w14:paraId="3EE56E66" w14:textId="771FD3A2" w:rsidR="00835BFF" w:rsidRPr="00835BFF" w:rsidRDefault="00835BFF" w:rsidP="00835BFF">
      <w:pPr>
        <w:pStyle w:val="Heading3"/>
        <w:rPr>
          <w:sz w:val="23"/>
          <w:szCs w:val="23"/>
        </w:rPr>
      </w:pPr>
      <w:r w:rsidRPr="00835BFF">
        <w:rPr>
          <w:sz w:val="23"/>
          <w:szCs w:val="23"/>
        </w:rPr>
        <w:t xml:space="preserve">LOCATION WITHIN THE VTS AREA AND ITS APPROACHES </w:t>
      </w:r>
    </w:p>
    <w:p w14:paraId="02C91CF2" w14:textId="77777777" w:rsidR="00835BFF" w:rsidRPr="00835BFF" w:rsidRDefault="00835BFF" w:rsidP="00835BFF">
      <w:pPr>
        <w:pStyle w:val="BodyText"/>
      </w:pPr>
      <w:r w:rsidRPr="00835BFF">
        <w:t xml:space="preserve">The network of environmental sensors should be part of a coherent sensor network designed to achieve the VTS system needs (coverage, appropriate accuracy in areas of different assessed risk, redundancy etc.). </w:t>
      </w:r>
    </w:p>
    <w:p w14:paraId="786813E0" w14:textId="69A066DC" w:rsidR="00835BFF" w:rsidRPr="00835BFF" w:rsidRDefault="00835BFF" w:rsidP="00835BFF">
      <w:pPr>
        <w:pStyle w:val="Heading3"/>
        <w:rPr>
          <w:sz w:val="23"/>
          <w:szCs w:val="23"/>
        </w:rPr>
      </w:pPr>
      <w:r w:rsidRPr="00835BFF">
        <w:rPr>
          <w:sz w:val="23"/>
          <w:szCs w:val="23"/>
        </w:rPr>
        <w:t xml:space="preserve">DURABILITY AND RESISTANCE TO ENVIRONMENTAL CONDITIONS </w:t>
      </w:r>
    </w:p>
    <w:p w14:paraId="4BCF7FC6" w14:textId="77777777" w:rsidR="00835BFF" w:rsidRPr="00835BFF" w:rsidRDefault="00835BFF" w:rsidP="00835BFF">
      <w:pPr>
        <w:pStyle w:val="BodyText"/>
      </w:pPr>
      <w:r w:rsidRPr="00835BFF">
        <w:t xml:space="preserve">Electronics installed externally should be in a suitable environmental enclosure. IEC requirements for environmental conditions should be applied as practicable. </w:t>
      </w:r>
    </w:p>
    <w:p w14:paraId="7265A206" w14:textId="11628BD9" w:rsidR="00835BFF" w:rsidRPr="00835BFF" w:rsidRDefault="00835BFF" w:rsidP="00835BFF">
      <w:pPr>
        <w:pStyle w:val="Heading3"/>
        <w:rPr>
          <w:sz w:val="23"/>
          <w:szCs w:val="23"/>
        </w:rPr>
      </w:pPr>
      <w:r w:rsidRPr="00835BFF">
        <w:rPr>
          <w:sz w:val="23"/>
          <w:szCs w:val="23"/>
        </w:rPr>
        <w:t xml:space="preserve">INTERFERENCE </w:t>
      </w:r>
    </w:p>
    <w:p w14:paraId="4005AAE1" w14:textId="77777777" w:rsidR="00835BFF" w:rsidRPr="00835BFF" w:rsidRDefault="00835BFF" w:rsidP="00835BFF">
      <w:pPr>
        <w:pStyle w:val="BodyText"/>
      </w:pPr>
      <w:r w:rsidRPr="00835BFF">
        <w:t xml:space="preserve">These sensors should comply with applicable international standards and regulations. IEC requirements (IEC 60945) (ref. [7]) refer. </w:t>
      </w:r>
    </w:p>
    <w:p w14:paraId="34794664" w14:textId="1A7A193A" w:rsidR="00835BFF" w:rsidRPr="00835BFF" w:rsidRDefault="00835BFF" w:rsidP="00835BFF">
      <w:pPr>
        <w:pStyle w:val="Heading3"/>
        <w:rPr>
          <w:sz w:val="23"/>
          <w:szCs w:val="23"/>
        </w:rPr>
      </w:pPr>
      <w:r w:rsidRPr="00835BFF">
        <w:rPr>
          <w:sz w:val="23"/>
          <w:szCs w:val="23"/>
        </w:rPr>
        <w:t xml:space="preserve">POWER SUPPLY REQUIREMENTS / OPTIONS </w:t>
      </w:r>
    </w:p>
    <w:p w14:paraId="2B8E3D33" w14:textId="77777777" w:rsidR="00835BFF" w:rsidRPr="00835BFF" w:rsidRDefault="00835BFF" w:rsidP="00835BFF">
      <w:pPr>
        <w:pStyle w:val="BodyText"/>
      </w:pPr>
      <w:r w:rsidRPr="00835BFF">
        <w:t xml:space="preserve">Relevant IEC requirements should be applied. In remote locations, due to the low power consumption of hydro/meteo sensors, authorities should consider use of alternative power (e.g., solar panels or wind vanes), in lieu of generators, when commercial power is not available. </w:t>
      </w:r>
    </w:p>
    <w:p w14:paraId="0ACEA353" w14:textId="34606E68" w:rsidR="00835BFF" w:rsidRPr="00835BFF" w:rsidRDefault="00835BFF" w:rsidP="00835BFF">
      <w:pPr>
        <w:pStyle w:val="Heading3"/>
        <w:rPr>
          <w:sz w:val="23"/>
          <w:szCs w:val="23"/>
        </w:rPr>
      </w:pPr>
      <w:r w:rsidRPr="00835BFF">
        <w:rPr>
          <w:sz w:val="23"/>
          <w:szCs w:val="23"/>
        </w:rPr>
        <w:t xml:space="preserve">INSTALLATION </w:t>
      </w:r>
    </w:p>
    <w:p w14:paraId="345C59CE" w14:textId="77777777" w:rsidR="00835BFF" w:rsidRPr="00835BFF" w:rsidRDefault="00835BFF" w:rsidP="00835BFF">
      <w:pPr>
        <w:pStyle w:val="BodyText"/>
      </w:pPr>
      <w:r w:rsidRPr="00835BFF">
        <w:t xml:space="preserve">Requirements concerning the installation of sensors, wiring and the arrangement of the equipment providing hydro/meteo information to the VTS centre should be determined in accordance with national and international standards where applicable. Operational requirements will determine where sensors are to be located and how many are required. Sites for sensors should be selected based upon optimising data relevant to the VTS. Other considerations include: </w:t>
      </w:r>
    </w:p>
    <w:p w14:paraId="55EE0595" w14:textId="77777777" w:rsidR="00835BFF" w:rsidRPr="00835BFF" w:rsidRDefault="00835BFF" w:rsidP="00835BFF">
      <w:pPr>
        <w:pStyle w:val="BodyText"/>
      </w:pPr>
      <w:r w:rsidRPr="00835BFF">
        <w:t xml:space="preserve">• availability of power; </w:t>
      </w:r>
    </w:p>
    <w:p w14:paraId="7BE7D214" w14:textId="77777777" w:rsidR="00835BFF" w:rsidRPr="00835BFF" w:rsidRDefault="00835BFF" w:rsidP="00835BFF">
      <w:pPr>
        <w:pStyle w:val="BodyText"/>
      </w:pPr>
      <w:r w:rsidRPr="00835BFF">
        <w:t xml:space="preserve">• protection against vandalism; </w:t>
      </w:r>
    </w:p>
    <w:p w14:paraId="07733817" w14:textId="77777777" w:rsidR="00835BFF" w:rsidRPr="00835BFF" w:rsidRDefault="00835BFF" w:rsidP="00835BFF">
      <w:pPr>
        <w:pStyle w:val="BodyText"/>
      </w:pPr>
      <w:r w:rsidRPr="00835BFF">
        <w:t xml:space="preserve">• housing and co-location with existing VTS, AtoN, or other suitable infrastructure. </w:t>
      </w:r>
    </w:p>
    <w:p w14:paraId="0551BD55" w14:textId="77777777" w:rsidR="00835BFF" w:rsidRPr="00835BFF" w:rsidRDefault="00835BFF" w:rsidP="00835BFF">
      <w:pPr>
        <w:pStyle w:val="BodyText"/>
      </w:pPr>
      <w:r w:rsidRPr="00835BFF">
        <w:t xml:space="preserve">Relevant IEC requirements should be applied. For example: </w:t>
      </w:r>
    </w:p>
    <w:p w14:paraId="2BD925CB" w14:textId="77777777" w:rsidR="00835BFF" w:rsidRPr="00835BFF" w:rsidRDefault="00835BFF" w:rsidP="00835BFF">
      <w:pPr>
        <w:pStyle w:val="BodyText"/>
      </w:pPr>
      <w:r w:rsidRPr="00835BFF">
        <w:t xml:space="preserve">• IEC 529 ‘Degrees of protection provided by enclosures (IP Code)’[5]; </w:t>
      </w:r>
    </w:p>
    <w:p w14:paraId="448BB443" w14:textId="5999D8F4" w:rsidR="00835BFF" w:rsidRPr="00835BFF" w:rsidRDefault="00835BFF" w:rsidP="00835BFF">
      <w:pPr>
        <w:pStyle w:val="BodyText"/>
      </w:pPr>
      <w:r w:rsidRPr="00835BFF">
        <w:t xml:space="preserve">• IEC 721-3-6 ‘Classification of environmental conditions, Part 3: Classification of groups of environmental parameters and their severities; Ship environment’ [6]; </w:t>
      </w:r>
      <w:r>
        <w:t xml:space="preserve"> </w:t>
      </w:r>
    </w:p>
    <w:p w14:paraId="3E8F4E2C" w14:textId="0BD98587" w:rsidR="00835BFF" w:rsidRPr="00835BFF" w:rsidRDefault="00835BFF" w:rsidP="00835BFF">
      <w:pPr>
        <w:pStyle w:val="BodyText"/>
      </w:pPr>
      <w:r w:rsidRPr="00835BFF">
        <w:t xml:space="preserve">• IEC 60945 ‘Maritime navigation and radio communication equipment and systems - General requirements, methods of testing and required test results’ [7]; </w:t>
      </w:r>
      <w:r>
        <w:t xml:space="preserve"> </w:t>
      </w:r>
    </w:p>
    <w:p w14:paraId="1AB6D40A" w14:textId="79DBC339" w:rsidR="00835BFF" w:rsidRPr="00835BFF" w:rsidRDefault="00835BFF" w:rsidP="00835BFF">
      <w:pPr>
        <w:pStyle w:val="BodyText"/>
      </w:pPr>
      <w:r w:rsidRPr="00835BFF">
        <w:t xml:space="preserve">• local national wiring standards / regulations. </w:t>
      </w:r>
      <w:r>
        <w:t xml:space="preserve"> </w:t>
      </w:r>
    </w:p>
    <w:p w14:paraId="2D20A4B9" w14:textId="77777777" w:rsidR="00835BFF" w:rsidRPr="00835BFF" w:rsidRDefault="00835BFF" w:rsidP="00835BFF">
      <w:pPr>
        <w:pStyle w:val="BodyText"/>
      </w:pPr>
      <w:r w:rsidRPr="00835BFF">
        <w:t xml:space="preserve">The environmental requirements for operation and survivability of environmental sensors and associated equipment should be determined by the VTS Authority and referred to Section 1.5.3 - General design, configuration installation and maintenance consideration. </w:t>
      </w:r>
    </w:p>
    <w:p w14:paraId="585C0BC5" w14:textId="4A050547" w:rsidR="00835BFF" w:rsidRPr="00835BFF" w:rsidRDefault="00835BFF" w:rsidP="00835BFF">
      <w:pPr>
        <w:pStyle w:val="Heading3"/>
        <w:rPr>
          <w:sz w:val="23"/>
          <w:szCs w:val="23"/>
        </w:rPr>
      </w:pPr>
      <w:r w:rsidRPr="00835BFF">
        <w:rPr>
          <w:sz w:val="23"/>
          <w:szCs w:val="23"/>
        </w:rPr>
        <w:lastRenderedPageBreak/>
        <w:t xml:space="preserve">MAINTENANCE </w:t>
      </w:r>
    </w:p>
    <w:p w14:paraId="5E3C781B" w14:textId="77777777" w:rsidR="00835BFF" w:rsidRPr="00835BFF" w:rsidRDefault="00835BFF" w:rsidP="00835BFF">
      <w:pPr>
        <w:autoSpaceDE w:val="0"/>
        <w:autoSpaceDN w:val="0"/>
        <w:adjustRightInd w:val="0"/>
        <w:spacing w:line="240" w:lineRule="auto"/>
        <w:rPr>
          <w:rFonts w:ascii="Calibri" w:hAnsi="Calibri" w:cs="Calibri"/>
          <w:color w:val="000000"/>
          <w:sz w:val="22"/>
        </w:rPr>
      </w:pPr>
      <w:r w:rsidRPr="00835BFF">
        <w:rPr>
          <w:rFonts w:ascii="Calibri" w:hAnsi="Calibri" w:cs="Calibri"/>
          <w:color w:val="000000"/>
          <w:sz w:val="22"/>
        </w:rPr>
        <w:t xml:space="preserve">Possible requirements, in addition to IMO Assembly Resolution A.694(17) [4] concerning maintenance, should be determined. Location considerations for sensors should include maintenance, repair, and accessibility requirements. </w:t>
      </w:r>
    </w:p>
    <w:p w14:paraId="50D88118" w14:textId="183A9894" w:rsidR="00835BFF" w:rsidRPr="00835BFF" w:rsidRDefault="00835BFF" w:rsidP="00835BFF">
      <w:pPr>
        <w:pStyle w:val="Heading3"/>
        <w:rPr>
          <w:sz w:val="23"/>
          <w:szCs w:val="23"/>
        </w:rPr>
      </w:pPr>
      <w:r w:rsidRPr="00835BFF">
        <w:rPr>
          <w:sz w:val="23"/>
          <w:szCs w:val="23"/>
        </w:rPr>
        <w:t xml:space="preserve">INTERFACING </w:t>
      </w:r>
    </w:p>
    <w:p w14:paraId="1CDD5508" w14:textId="77777777" w:rsidR="00835BFF" w:rsidRPr="00835BFF" w:rsidRDefault="00835BFF" w:rsidP="00835BFF">
      <w:pPr>
        <w:pStyle w:val="BodyText"/>
      </w:pPr>
      <w:r w:rsidRPr="00835BFF">
        <w:t xml:space="preserve">The typical information to be interfaced for the hydro/meteo service are described under the Operational Requirements, see Section 4.4. </w:t>
      </w:r>
    </w:p>
    <w:p w14:paraId="7213C92D" w14:textId="77777777" w:rsidR="00835BFF" w:rsidRPr="00835BFF" w:rsidRDefault="00835BFF" w:rsidP="00835BFF">
      <w:pPr>
        <w:pStyle w:val="BodyText"/>
      </w:pPr>
      <w:r w:rsidRPr="00835BFF">
        <w:t xml:space="preserve">For the interfacing of hydro/meteo services to VTS equipment, several different standards are in use. Among those standards, IEC 61162, Digital Interfaces for Navigation Equipment within a Ship (part 1 and part 3) [8], has been applied for these applications. In addition, the WMO has developed an interface standard for hydro/meteo applications [1]. </w:t>
      </w:r>
    </w:p>
    <w:p w14:paraId="7C19C92B" w14:textId="77777777" w:rsidR="00835BFF" w:rsidRPr="00835BFF" w:rsidRDefault="00835BFF" w:rsidP="00835BFF">
      <w:pPr>
        <w:pStyle w:val="BodyText"/>
      </w:pPr>
      <w:r w:rsidRPr="00835BFF">
        <w:t xml:space="preserve">For the interface between a VTS and its users, hydro/meteo data should follow standardised data exchange formats, e.g., XML. (In addition, a time stamp and source should be provided.) </w:t>
      </w:r>
    </w:p>
    <w:p w14:paraId="04476059" w14:textId="2509EBC4" w:rsidR="00835BFF" w:rsidRPr="00835BFF" w:rsidRDefault="00835BFF" w:rsidP="00835BFF">
      <w:pPr>
        <w:pStyle w:val="Heading3"/>
        <w:rPr>
          <w:sz w:val="23"/>
          <w:szCs w:val="23"/>
        </w:rPr>
      </w:pPr>
      <w:r w:rsidRPr="00835BFF">
        <w:rPr>
          <w:sz w:val="23"/>
          <w:szCs w:val="23"/>
        </w:rPr>
        <w:t xml:space="preserve">BACKUP ARRANGEMENTS </w:t>
      </w:r>
    </w:p>
    <w:p w14:paraId="4147F532" w14:textId="77777777" w:rsidR="00835BFF" w:rsidRPr="00835BFF" w:rsidRDefault="00835BFF" w:rsidP="00835BFF">
      <w:pPr>
        <w:pStyle w:val="BodyText"/>
      </w:pPr>
      <w:r w:rsidRPr="00835BFF">
        <w:t xml:space="preserve">Depending on the individual type of the equipment, requirements concerning back-up and fall-back arrangements should be determined based on VTS requirements, availability and risk assessment. </w:t>
      </w:r>
    </w:p>
    <w:p w14:paraId="00966838" w14:textId="4389728F" w:rsidR="00835BFF" w:rsidRPr="00835BFF" w:rsidRDefault="00835BFF" w:rsidP="00835BFF">
      <w:pPr>
        <w:pStyle w:val="Heading3"/>
        <w:rPr>
          <w:sz w:val="23"/>
          <w:szCs w:val="23"/>
        </w:rPr>
      </w:pPr>
      <w:r w:rsidRPr="00835BFF">
        <w:rPr>
          <w:sz w:val="23"/>
          <w:szCs w:val="23"/>
        </w:rPr>
        <w:t xml:space="preserve">SAFETY PRECAUTIONS </w:t>
      </w:r>
    </w:p>
    <w:p w14:paraId="6005DA73" w14:textId="2528D2C9" w:rsidR="00EB68A5" w:rsidRPr="00EB68A5" w:rsidRDefault="00835BFF" w:rsidP="00835BFF">
      <w:pPr>
        <w:pStyle w:val="BodyText"/>
      </w:pPr>
      <w:r w:rsidRPr="00835BFF">
        <w:t>Depending on the individual type of the equipment, requirements in addition to IMO Resolution A.694(17) [4] should be determined based on local occupational health and safety requirements and regulations.</w:t>
      </w:r>
    </w:p>
    <w:sectPr w:rsidR="00EB68A5" w:rsidRPr="00EB68A5" w:rsidSect="008F34F4">
      <w:headerReference w:type="even" r:id="rId25"/>
      <w:headerReference w:type="default" r:id="rId26"/>
      <w:footerReference w:type="default" r:id="rId27"/>
      <w:headerReference w:type="first" r:id="rId28"/>
      <w:pgSz w:w="11906" w:h="16838" w:code="9"/>
      <w:pgMar w:top="567" w:right="794" w:bottom="567" w:left="907" w:header="851" w:footer="85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B5FD" w16cex:dateUtc="2021-10-01T15:29:00Z"/>
  <w16cex:commentExtensible w16cex:durableId="2501B6A2" w16cex:dateUtc="2021-10-01T15:32:00Z"/>
  <w16cex:commentExtensible w16cex:durableId="2501B8D7" w16cex:dateUtc="2021-10-01T15:41:00Z"/>
  <w16cex:commentExtensible w16cex:durableId="2501B932" w16cex:dateUtc="2021-10-01T15:43:00Z"/>
  <w16cex:commentExtensible w16cex:durableId="2501BA12" w16cex:dateUtc="2021-10-01T15:47:00Z"/>
  <w16cex:commentExtensible w16cex:durableId="2501BA59" w16cex:dateUtc="2021-10-01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D48509" w16cid:durableId="2501B4D4"/>
  <w16cid:commentId w16cid:paraId="2796BA18" w16cid:durableId="2501B4D5"/>
  <w16cid:commentId w16cid:paraId="1764F9B4" w16cid:durableId="2501B5FD"/>
  <w16cid:commentId w16cid:paraId="4DDC0AF0" w16cid:durableId="2501B6A2"/>
  <w16cid:commentId w16cid:paraId="6B2BB6CD" w16cid:durableId="2501B8D7"/>
  <w16cid:commentId w16cid:paraId="11A44523" w16cid:durableId="2501B932"/>
  <w16cid:commentId w16cid:paraId="3552F105" w16cid:durableId="2501BA12"/>
  <w16cid:commentId w16cid:paraId="7A778992" w16cid:durableId="2501BA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90A67" w14:textId="77777777" w:rsidR="0072087B" w:rsidRDefault="0072087B" w:rsidP="003274DB">
      <w:r>
        <w:separator/>
      </w:r>
    </w:p>
    <w:p w14:paraId="42F0D05C" w14:textId="77777777" w:rsidR="0072087B" w:rsidRDefault="0072087B"/>
  </w:endnote>
  <w:endnote w:type="continuationSeparator" w:id="0">
    <w:p w14:paraId="6E2C7EF2" w14:textId="77777777" w:rsidR="0072087B" w:rsidRDefault="0072087B" w:rsidP="003274DB">
      <w:r>
        <w:continuationSeparator/>
      </w:r>
    </w:p>
    <w:p w14:paraId="3C0EEB19" w14:textId="77777777" w:rsidR="0072087B" w:rsidRDefault="00720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72087B" w:rsidRDefault="0072087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2087B" w:rsidRDefault="0072087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2087B" w:rsidRDefault="0072087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2087B" w:rsidRDefault="0072087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2087B" w:rsidRDefault="0072087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5AAC0554" w:rsidR="0072087B" w:rsidRDefault="0072087B"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72087B" w:rsidRPr="00ED2A8D" w:rsidRDefault="0072087B" w:rsidP="008747E0">
    <w:pPr>
      <w:pStyle w:val="Footer"/>
    </w:pPr>
  </w:p>
  <w:p w14:paraId="05175766" w14:textId="4098D326" w:rsidR="0072087B" w:rsidRPr="00ED2A8D" w:rsidRDefault="0072087B" w:rsidP="002735DD">
    <w:pPr>
      <w:pStyle w:val="Footer"/>
      <w:tabs>
        <w:tab w:val="left" w:pos="1781"/>
      </w:tabs>
    </w:pPr>
    <w:r>
      <w:tab/>
    </w:r>
  </w:p>
  <w:p w14:paraId="6B80A5D7" w14:textId="77777777" w:rsidR="0072087B" w:rsidRPr="00ED2A8D" w:rsidRDefault="0072087B" w:rsidP="008747E0">
    <w:pPr>
      <w:pStyle w:val="Footer"/>
    </w:pPr>
  </w:p>
  <w:p w14:paraId="41671561" w14:textId="6F50965C" w:rsidR="0072087B" w:rsidRPr="00ED2A8D" w:rsidRDefault="0072087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72087B" w:rsidRDefault="0072087B"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2087B" w:rsidRPr="00C907DF" w:rsidRDefault="0072087B"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2087B" w:rsidRPr="00525922" w:rsidRDefault="0072087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72087B" w:rsidRPr="00C716E5" w:rsidRDefault="0072087B" w:rsidP="00C716E5">
    <w:pPr>
      <w:pStyle w:val="Footer"/>
      <w:rPr>
        <w:sz w:val="15"/>
        <w:szCs w:val="15"/>
      </w:rPr>
    </w:pPr>
  </w:p>
  <w:p w14:paraId="6FC904F9" w14:textId="77777777" w:rsidR="0072087B" w:rsidRDefault="0072087B" w:rsidP="00C716E5">
    <w:pPr>
      <w:pStyle w:val="NoSpacing"/>
    </w:pPr>
  </w:p>
  <w:p w14:paraId="0DD0B946" w14:textId="3CB50C96" w:rsidR="0072087B" w:rsidRPr="00C907DF" w:rsidRDefault="00B566AA" w:rsidP="00827301">
    <w:pPr>
      <w:pStyle w:val="Footerportrait"/>
      <w:rPr>
        <w:rStyle w:val="PageNumber"/>
        <w:szCs w:val="15"/>
      </w:rPr>
    </w:pPr>
    <w:r>
      <w:fldChar w:fldCharType="begin"/>
    </w:r>
    <w:r>
      <w:instrText xml:space="preserve"> STYLEREF  "Document type"  \* MERGEFORMAT </w:instrText>
    </w:r>
    <w:r>
      <w:fldChar w:fldCharType="separate"/>
    </w:r>
    <w:r w:rsidR="0003113C">
      <w:t>IALA Guideline</w:t>
    </w:r>
    <w:r>
      <w:fldChar w:fldCharType="end"/>
    </w:r>
    <w:r w:rsidR="0072087B" w:rsidRPr="00C907DF">
      <w:t xml:space="preserve"> </w:t>
    </w:r>
    <w:r>
      <w:fldChar w:fldCharType="begin"/>
    </w:r>
    <w:r>
      <w:instrText xml:space="preserve"> STYLEREF "Document number" \* MERGEFORMAT </w:instrText>
    </w:r>
    <w:r>
      <w:fldChar w:fldCharType="separate"/>
    </w:r>
    <w:r w:rsidR="0003113C" w:rsidRPr="0003113C">
      <w:rPr>
        <w:bCs/>
      </w:rPr>
      <w:t>DraFT</w:t>
    </w:r>
    <w:r w:rsidR="0003113C">
      <w:t xml:space="preserve"> G1111-5</w:t>
    </w:r>
    <w:r>
      <w:fldChar w:fldCharType="end"/>
    </w:r>
    <w:r w:rsidR="0072087B" w:rsidRPr="00C907DF">
      <w:t xml:space="preserve"> </w:t>
    </w:r>
    <w:r w:rsidR="0072087B">
      <w:fldChar w:fldCharType="begin"/>
    </w:r>
    <w:r w:rsidR="0072087B">
      <w:instrText xml:space="preserve"> STYLEREF "Document name" \* MERGEFORMAT </w:instrText>
    </w:r>
    <w:r w:rsidR="0072087B">
      <w:fldChar w:fldCharType="separate"/>
    </w:r>
    <w:r w:rsidR="0003113C">
      <w:rPr>
        <w:b w:val="0"/>
        <w:bCs/>
      </w:rPr>
      <w:t>Error! No text of specified style in document.</w:t>
    </w:r>
    <w:r w:rsidR="0072087B">
      <w:rPr>
        <w:bCs/>
      </w:rPr>
      <w:fldChar w:fldCharType="end"/>
    </w:r>
  </w:p>
  <w:p w14:paraId="1B606CCD" w14:textId="01852B94" w:rsidR="0072087B" w:rsidRPr="00C907DF" w:rsidRDefault="00B566AA" w:rsidP="00827301">
    <w:pPr>
      <w:pStyle w:val="Footerportrait"/>
    </w:pPr>
    <w:r>
      <w:fldChar w:fldCharType="begin"/>
    </w:r>
    <w:r>
      <w:instrText xml:space="preserve"> STYLEREF "Edition number" \* MERGEFORMAT </w:instrText>
    </w:r>
    <w:r>
      <w:fldChar w:fldCharType="separate"/>
    </w:r>
    <w:r w:rsidR="0003113C">
      <w:t>Edition x.x</w:t>
    </w:r>
    <w:r>
      <w:fldChar w:fldCharType="end"/>
    </w:r>
    <w:r w:rsidR="0072087B">
      <w:t xml:space="preserve"> </w:t>
    </w:r>
    <w:r>
      <w:fldChar w:fldCharType="begin"/>
    </w:r>
    <w:r>
      <w:instrText xml:space="preserve"> STYLEREF  MRN  \* MERGEFORMAT </w:instrText>
    </w:r>
    <w:r>
      <w:fldChar w:fldCharType="separate"/>
    </w:r>
    <w:r w:rsidR="0003113C">
      <w:t>urn:mrn:iala:pub:g1111-#(2’nd draft)</w:t>
    </w:r>
    <w:r>
      <w:fldChar w:fldCharType="end"/>
    </w:r>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03113C">
      <w:rPr>
        <w:rStyle w:val="PageNumber"/>
        <w:szCs w:val="15"/>
      </w:rPr>
      <w:t>2</w:t>
    </w:r>
    <w:r w:rsidR="0072087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72087B" w:rsidRDefault="0072087B" w:rsidP="00C716E5">
    <w:pPr>
      <w:pStyle w:val="Footer"/>
    </w:pPr>
  </w:p>
  <w:p w14:paraId="4D7BEBDA" w14:textId="77777777" w:rsidR="0072087B" w:rsidRDefault="0072087B" w:rsidP="00C716E5">
    <w:pPr>
      <w:pStyle w:val="NoSpacing"/>
    </w:pPr>
  </w:p>
  <w:p w14:paraId="2613E04A" w14:textId="2E014A43" w:rsidR="0072087B" w:rsidRPr="00C907DF" w:rsidRDefault="00B566AA" w:rsidP="00827301">
    <w:pPr>
      <w:pStyle w:val="Footerportrait"/>
      <w:rPr>
        <w:rStyle w:val="PageNumber"/>
        <w:szCs w:val="15"/>
      </w:rPr>
    </w:pPr>
    <w:r>
      <w:fldChar w:fldCharType="begin"/>
    </w:r>
    <w:r>
      <w:instrText xml:space="preserve"> STYLEREF "Document type" \* MERGEFORMAT </w:instrText>
    </w:r>
    <w:r>
      <w:fldChar w:fldCharType="separate"/>
    </w:r>
    <w:r w:rsidR="0003113C">
      <w:t>IALA Guideline</w:t>
    </w:r>
    <w:r>
      <w:fldChar w:fldCharType="end"/>
    </w:r>
    <w:r w:rsidR="0072087B" w:rsidRPr="00C907DF">
      <w:t xml:space="preserve"> </w:t>
    </w:r>
    <w:r>
      <w:fldChar w:fldCharType="begin"/>
    </w:r>
    <w:r>
      <w:instrText xml:space="preserve"> STYLEREF "Document number" \* MERGEFORMAT </w:instrText>
    </w:r>
    <w:r>
      <w:fldChar w:fldCharType="separate"/>
    </w:r>
    <w:r w:rsidR="0003113C" w:rsidRPr="0003113C">
      <w:rPr>
        <w:bCs/>
      </w:rPr>
      <w:t>DraFT</w:t>
    </w:r>
    <w:r w:rsidR="0003113C">
      <w:t xml:space="preserve"> G1111-5</w:t>
    </w:r>
    <w:r>
      <w:fldChar w:fldCharType="end"/>
    </w:r>
    <w:r w:rsidR="0072087B" w:rsidRPr="00C907DF">
      <w:t xml:space="preserve"> </w:t>
    </w:r>
    <w:r w:rsidR="0072087B">
      <w:fldChar w:fldCharType="begin"/>
    </w:r>
    <w:r w:rsidR="0072087B">
      <w:instrText xml:space="preserve"> STYLEREF "Document name" \* MERGEFORMAT </w:instrText>
    </w:r>
    <w:r w:rsidR="0072087B">
      <w:fldChar w:fldCharType="separate"/>
    </w:r>
    <w:r w:rsidR="0003113C">
      <w:rPr>
        <w:b w:val="0"/>
        <w:bCs/>
      </w:rPr>
      <w:t>Error! No text of specified style in document.</w:t>
    </w:r>
    <w:r w:rsidR="0072087B">
      <w:rPr>
        <w:bCs/>
      </w:rPr>
      <w:fldChar w:fldCharType="end"/>
    </w:r>
  </w:p>
  <w:p w14:paraId="63904568" w14:textId="7E8298F8" w:rsidR="0072087B" w:rsidRPr="00525922" w:rsidRDefault="00B566AA" w:rsidP="00827301">
    <w:pPr>
      <w:pStyle w:val="Footerportrait"/>
    </w:pPr>
    <w:r>
      <w:fldChar w:fldCharType="begin"/>
    </w:r>
    <w:r>
      <w:instrText xml:space="preserve"> STYLEREF "Edition number" \* MERGEFORMAT </w:instrText>
    </w:r>
    <w:r>
      <w:fldChar w:fldCharType="separate"/>
    </w:r>
    <w:r w:rsidR="0003113C">
      <w:t>Edition x.x</w:t>
    </w:r>
    <w:r>
      <w:fldChar w:fldCharType="end"/>
    </w:r>
    <w:r w:rsidR="0072087B">
      <w:t xml:space="preserve"> </w:t>
    </w:r>
    <w:r>
      <w:fldChar w:fldCharType="begin"/>
    </w:r>
    <w:r>
      <w:instrText xml:space="preserve"> STYLEREF  MRN  \* MERGEFORMAT </w:instrText>
    </w:r>
    <w:r>
      <w:fldChar w:fldCharType="separate"/>
    </w:r>
    <w:r w:rsidR="0003113C">
      <w:t>urn:mrn:iala:pub:g1111-#(2’nd draft)</w:t>
    </w:r>
    <w:r>
      <w:fldChar w:fldCharType="end"/>
    </w:r>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03113C">
      <w:rPr>
        <w:rStyle w:val="PageNumber"/>
        <w:szCs w:val="15"/>
      </w:rPr>
      <w:t>3</w:t>
    </w:r>
    <w:r w:rsidR="0072087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72087B" w:rsidRDefault="0072087B" w:rsidP="00C716E5">
    <w:pPr>
      <w:pStyle w:val="Footer"/>
    </w:pPr>
  </w:p>
  <w:p w14:paraId="663AE836" w14:textId="77777777" w:rsidR="0072087B" w:rsidRDefault="0072087B" w:rsidP="00C716E5">
    <w:pPr>
      <w:pStyle w:val="NoSpacing"/>
    </w:pPr>
  </w:p>
  <w:p w14:paraId="7CEB4BBC" w14:textId="2BB28EA0" w:rsidR="0072087B" w:rsidRPr="00925B39" w:rsidRDefault="00B566AA" w:rsidP="00925B39">
    <w:pPr>
      <w:pStyle w:val="Footerportrait"/>
    </w:pPr>
    <w:r>
      <w:fldChar w:fldCharType="begin"/>
    </w:r>
    <w:r>
      <w:instrText xml:space="preserve"> STYLEREF "Document type" \* MERGEFORMAT </w:instrText>
    </w:r>
    <w:r>
      <w:fldChar w:fldCharType="separate"/>
    </w:r>
    <w:r>
      <w:t>IALA Guideline</w:t>
    </w:r>
    <w:r>
      <w:fldChar w:fldCharType="end"/>
    </w:r>
    <w:r w:rsidR="0072087B" w:rsidRPr="00925B39">
      <w:t xml:space="preserve"> </w:t>
    </w:r>
    <w:r w:rsidR="00835BFF">
      <w:t xml:space="preserve">5 </w:t>
    </w:r>
    <w:r w:rsidR="0072087B">
      <w:fldChar w:fldCharType="begin"/>
    </w:r>
    <w:r w:rsidR="0072087B">
      <w:instrText xml:space="preserve"> STYLEREF "Document name" \* MERGEFORMAT </w:instrText>
    </w:r>
    <w:r w:rsidR="0072087B">
      <w:fldChar w:fldCharType="separate"/>
    </w:r>
    <w:r>
      <w:rPr>
        <w:b w:val="0"/>
        <w:bCs/>
      </w:rPr>
      <w:t>Error! No text of specified style in document.</w:t>
    </w:r>
    <w:r w:rsidR="0072087B">
      <w:fldChar w:fldCharType="end"/>
    </w:r>
    <w:r w:rsidR="0072087B" w:rsidRPr="00925B39">
      <w:tab/>
    </w:r>
  </w:p>
  <w:p w14:paraId="69C56F9E" w14:textId="78BE3E2B" w:rsidR="0072087B" w:rsidRPr="00C907DF" w:rsidRDefault="00B566AA" w:rsidP="00925B39">
    <w:pPr>
      <w:pStyle w:val="Footerportrait"/>
    </w:pPr>
    <w:r>
      <w:fldChar w:fldCharType="begin"/>
    </w:r>
    <w:r>
      <w:instrText xml:space="preserve"> STYLEREF "Edition number" \* MERGEFORMAT </w:instrText>
    </w:r>
    <w:r>
      <w:fldChar w:fldCharType="separate"/>
    </w:r>
    <w:r>
      <w:t>Edition x.x</w:t>
    </w:r>
    <w:r>
      <w:fldChar w:fldCharType="end"/>
    </w:r>
    <w:r w:rsidR="0072087B" w:rsidRPr="00925B39">
      <w:t xml:space="preserve">  </w:t>
    </w:r>
    <w:r>
      <w:fldChar w:fldCharType="begin"/>
    </w:r>
    <w:r>
      <w:instrText xml:space="preserve"> STYLEREF  MRN  \* MERGEFORMAT </w:instrText>
    </w:r>
    <w:r>
      <w:fldChar w:fldCharType="separate"/>
    </w:r>
    <w:r>
      <w:t>urn:mrn:iala:pub:g1111-#(2’nd draft)</w:t>
    </w:r>
    <w:r>
      <w:fldChar w:fldCharType="end"/>
    </w:r>
    <w:r w:rsidR="0072087B">
      <w:tab/>
    </w:r>
    <w:r w:rsidR="0072087B">
      <w:rPr>
        <w:rStyle w:val="PageNumber"/>
        <w:szCs w:val="15"/>
      </w:rPr>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Pr>
        <w:rStyle w:val="PageNumber"/>
        <w:szCs w:val="15"/>
      </w:rPr>
      <w:t>7</w:t>
    </w:r>
    <w:r w:rsidR="0072087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D88AE" w14:textId="77777777" w:rsidR="0072087B" w:rsidRDefault="0072087B" w:rsidP="003274DB">
      <w:r>
        <w:separator/>
      </w:r>
    </w:p>
    <w:p w14:paraId="2A61617D" w14:textId="77777777" w:rsidR="0072087B" w:rsidRDefault="0072087B"/>
  </w:footnote>
  <w:footnote w:type="continuationSeparator" w:id="0">
    <w:p w14:paraId="2F6696EF" w14:textId="77777777" w:rsidR="0072087B" w:rsidRDefault="0072087B" w:rsidP="003274DB">
      <w:r>
        <w:continuationSeparator/>
      </w:r>
    </w:p>
    <w:p w14:paraId="0DB90E97" w14:textId="77777777" w:rsidR="0072087B" w:rsidRDefault="007208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72087B" w:rsidRDefault="00B566AA">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126D15DB" w:rsidR="0072087B" w:rsidRDefault="0072087B">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e2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5&#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6SV3to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7E0EFEA6" w:rsidR="0072087B" w:rsidRPr="00667792" w:rsidRDefault="0072087B"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2EF3D433" w:rsidR="0072087B" w:rsidRDefault="0072087B">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SrAo94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5ADFF2AD" w:rsidR="0072087B" w:rsidRDefault="00B566AA"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2087B">
      <w:t>VTS50-10.2.7.1</w:t>
    </w:r>
  </w:p>
  <w:p w14:paraId="77B6579F" w14:textId="77777777" w:rsidR="0072087B" w:rsidRDefault="0072087B" w:rsidP="00A87080">
    <w:pPr>
      <w:pStyle w:val="Header"/>
    </w:pPr>
  </w:p>
  <w:p w14:paraId="294C62FA" w14:textId="77777777" w:rsidR="0072087B" w:rsidRDefault="0072087B" w:rsidP="00A87080">
    <w:pPr>
      <w:pStyle w:val="Header"/>
    </w:pPr>
  </w:p>
  <w:p w14:paraId="36C3E9FB" w14:textId="379BEF4B" w:rsidR="0072087B" w:rsidRDefault="0072087B" w:rsidP="008747E0">
    <w:pPr>
      <w:pStyle w:val="Header"/>
    </w:pPr>
  </w:p>
  <w:p w14:paraId="14F42252" w14:textId="44972B31" w:rsidR="0072087B" w:rsidRDefault="0072087B" w:rsidP="008747E0">
    <w:pPr>
      <w:pStyle w:val="Header"/>
    </w:pPr>
  </w:p>
  <w:p w14:paraId="74D558FC" w14:textId="71A13805" w:rsidR="0072087B" w:rsidRDefault="0072087B"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2087B" w:rsidRDefault="0072087B" w:rsidP="008747E0">
    <w:pPr>
      <w:pStyle w:val="Header"/>
    </w:pPr>
  </w:p>
  <w:p w14:paraId="2871141F" w14:textId="77777777" w:rsidR="0072087B" w:rsidRPr="00ED2A8D" w:rsidRDefault="0072087B" w:rsidP="00A87080">
    <w:pPr>
      <w:pStyle w:val="Header"/>
    </w:pPr>
  </w:p>
  <w:p w14:paraId="6AD2C8D3" w14:textId="2F3121C9" w:rsidR="0072087B" w:rsidRPr="00ED2A8D" w:rsidRDefault="0072087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711A26EE" w:rsidR="0072087B" w:rsidRDefault="0072087B">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2087B" w:rsidRDefault="0072087B">
    <w:pPr>
      <w:pStyle w:val="Header"/>
    </w:pPr>
  </w:p>
  <w:p w14:paraId="60B8593E" w14:textId="77777777" w:rsidR="0072087B" w:rsidRDefault="007208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049D6A65" w:rsidR="0072087B" w:rsidRDefault="00B566AA">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51E44305" w:rsidR="0072087B" w:rsidRPr="00ED2A8D" w:rsidRDefault="00B566AA"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2087B">
      <w:tab/>
    </w:r>
  </w:p>
  <w:p w14:paraId="7AF193B0" w14:textId="77777777" w:rsidR="0072087B" w:rsidRPr="00ED2A8D" w:rsidRDefault="0072087B" w:rsidP="008747E0">
    <w:pPr>
      <w:pStyle w:val="Header"/>
    </w:pPr>
  </w:p>
  <w:p w14:paraId="20BBBC6D" w14:textId="77777777" w:rsidR="0072087B" w:rsidRDefault="0072087B" w:rsidP="008747E0">
    <w:pPr>
      <w:pStyle w:val="Header"/>
    </w:pPr>
  </w:p>
  <w:p w14:paraId="5D38743E" w14:textId="77777777" w:rsidR="0072087B" w:rsidRDefault="0072087B" w:rsidP="008747E0">
    <w:pPr>
      <w:pStyle w:val="Header"/>
    </w:pPr>
  </w:p>
  <w:p w14:paraId="59D055C6" w14:textId="77777777" w:rsidR="0072087B" w:rsidRDefault="0072087B" w:rsidP="008747E0">
    <w:pPr>
      <w:pStyle w:val="Header"/>
    </w:pPr>
  </w:p>
  <w:p w14:paraId="2877724F" w14:textId="77777777" w:rsidR="0072087B" w:rsidRPr="00441393" w:rsidRDefault="0072087B" w:rsidP="00441393">
    <w:pPr>
      <w:pStyle w:val="Contents"/>
    </w:pPr>
    <w:r>
      <w:t>DOCUMENT REVISION</w:t>
    </w:r>
  </w:p>
  <w:p w14:paraId="09691153" w14:textId="77777777" w:rsidR="0072087B" w:rsidRPr="00ED2A8D" w:rsidRDefault="0072087B" w:rsidP="008747E0">
    <w:pPr>
      <w:pStyle w:val="Header"/>
    </w:pPr>
  </w:p>
  <w:p w14:paraId="1ECA61B7" w14:textId="77777777" w:rsidR="0072087B" w:rsidRPr="00AC33A2" w:rsidRDefault="0072087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62BFB40D" w:rsidR="0072087B" w:rsidRDefault="00B566AA">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72087B" w:rsidRDefault="00B566AA">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72087B" w:rsidRPr="00ED2A8D" w:rsidRDefault="00B566AA"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2087B" w:rsidRPr="00ED2A8D" w:rsidRDefault="0072087B" w:rsidP="008747E0">
    <w:pPr>
      <w:pStyle w:val="Header"/>
    </w:pPr>
  </w:p>
  <w:p w14:paraId="15D53F0E" w14:textId="77777777" w:rsidR="0072087B" w:rsidRDefault="0072087B" w:rsidP="008747E0">
    <w:pPr>
      <w:pStyle w:val="Header"/>
    </w:pPr>
  </w:p>
  <w:p w14:paraId="30E0B82E" w14:textId="77777777" w:rsidR="0072087B" w:rsidRDefault="0072087B" w:rsidP="008747E0">
    <w:pPr>
      <w:pStyle w:val="Header"/>
    </w:pPr>
  </w:p>
  <w:p w14:paraId="38068A1D" w14:textId="77777777" w:rsidR="0072087B" w:rsidRDefault="0072087B" w:rsidP="008747E0">
    <w:pPr>
      <w:pStyle w:val="Header"/>
    </w:pPr>
  </w:p>
  <w:p w14:paraId="6DED465C" w14:textId="77777777" w:rsidR="0072087B" w:rsidRPr="00441393" w:rsidRDefault="0072087B" w:rsidP="00441393">
    <w:pPr>
      <w:pStyle w:val="Contents"/>
    </w:pPr>
    <w:r>
      <w:t>CONTENTS</w:t>
    </w:r>
  </w:p>
  <w:p w14:paraId="42B130BB" w14:textId="77777777" w:rsidR="0072087B" w:rsidRDefault="0072087B" w:rsidP="0078486B">
    <w:pPr>
      <w:pStyle w:val="Header"/>
      <w:spacing w:line="140" w:lineRule="exact"/>
    </w:pPr>
  </w:p>
  <w:p w14:paraId="22A752C6" w14:textId="77777777" w:rsidR="0072087B" w:rsidRPr="00AC33A2" w:rsidRDefault="0072087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671CED96" w:rsidR="0072087B" w:rsidRPr="00ED2A8D" w:rsidRDefault="00B566AA"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2087B" w:rsidRPr="00ED2A8D" w:rsidRDefault="0072087B" w:rsidP="00C716E5">
    <w:pPr>
      <w:pStyle w:val="Header"/>
    </w:pPr>
  </w:p>
  <w:p w14:paraId="30E6C01B" w14:textId="77777777" w:rsidR="0072087B" w:rsidRDefault="0072087B" w:rsidP="00C716E5">
    <w:pPr>
      <w:pStyle w:val="Header"/>
    </w:pPr>
  </w:p>
  <w:p w14:paraId="1F64AB92" w14:textId="77777777" w:rsidR="0072087B" w:rsidRDefault="0072087B" w:rsidP="00C716E5">
    <w:pPr>
      <w:pStyle w:val="Header"/>
    </w:pPr>
  </w:p>
  <w:p w14:paraId="7416B8C2" w14:textId="77777777" w:rsidR="0072087B" w:rsidRDefault="0072087B" w:rsidP="00C716E5">
    <w:pPr>
      <w:pStyle w:val="Header"/>
    </w:pPr>
  </w:p>
  <w:p w14:paraId="26BAD793" w14:textId="77777777" w:rsidR="0072087B" w:rsidRPr="00441393" w:rsidRDefault="0072087B" w:rsidP="00C716E5">
    <w:pPr>
      <w:pStyle w:val="Contents"/>
    </w:pPr>
    <w:r>
      <w:t>CONTENTS</w:t>
    </w:r>
  </w:p>
  <w:p w14:paraId="68ECE7DC" w14:textId="77777777" w:rsidR="0072087B" w:rsidRPr="00ED2A8D" w:rsidRDefault="0072087B" w:rsidP="00C716E5">
    <w:pPr>
      <w:pStyle w:val="Header"/>
    </w:pPr>
  </w:p>
  <w:p w14:paraId="6387CB5F" w14:textId="77777777" w:rsidR="0072087B" w:rsidRPr="00AC33A2" w:rsidRDefault="0072087B" w:rsidP="00C716E5">
    <w:pPr>
      <w:pStyle w:val="Header"/>
      <w:spacing w:line="140" w:lineRule="exact"/>
    </w:pPr>
  </w:p>
  <w:p w14:paraId="6B91DD4A" w14:textId="77777777" w:rsidR="0072087B" w:rsidRDefault="0072087B">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8"/>
  </w:num>
  <w:num w:numId="4">
    <w:abstractNumId w:val="3"/>
  </w:num>
  <w:num w:numId="5">
    <w:abstractNumId w:val="7"/>
  </w:num>
  <w:num w:numId="6">
    <w:abstractNumId w:val="1"/>
  </w:num>
  <w:num w:numId="7">
    <w:abstractNumId w:val="6"/>
  </w:num>
  <w:num w:numId="8">
    <w:abstractNumId w:val="0"/>
  </w:num>
  <w:num w:numId="9">
    <w:abstractNumId w:val="4"/>
  </w:num>
  <w:num w:numId="10">
    <w:abstractNumId w:val="5"/>
  </w:num>
  <w:num w:numId="11">
    <w:abstractNumId w:val="16"/>
  </w:num>
  <w:num w:numId="12">
    <w:abstractNumId w:val="12"/>
  </w:num>
  <w:num w:numId="13">
    <w:abstractNumId w:val="21"/>
  </w:num>
  <w:num w:numId="14">
    <w:abstractNumId w:val="19"/>
  </w:num>
  <w:num w:numId="15">
    <w:abstractNumId w:val="20"/>
  </w:num>
  <w:num w:numId="16">
    <w:abstractNumId w:val="18"/>
  </w:num>
  <w:num w:numId="17">
    <w:abstractNumId w:val="17"/>
  </w:num>
  <w:num w:numId="18">
    <w:abstractNumId w:val="11"/>
  </w:num>
  <w:num w:numId="19">
    <w:abstractNumId w:val="10"/>
  </w:num>
  <w:num w:numId="20">
    <w:abstractNumId w:val="9"/>
  </w:num>
  <w:num w:numId="21">
    <w:abstractNumId w:val="14"/>
  </w:num>
  <w:num w:numId="22">
    <w:abstractNumId w:val="13"/>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Chr. Pedersen">
    <w15:presenceInfo w15:providerId="AD" w15:userId="S::jcp@terma.com::789c19d7-1ced-4d14-a7ed-82d84115ba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64" w:dllVersion="131078" w:nlCheck="1" w:checkStyle="0"/>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113C"/>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7619"/>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5D05"/>
    <w:rsid w:val="002A617C"/>
    <w:rsid w:val="002A71CF"/>
    <w:rsid w:val="002A794C"/>
    <w:rsid w:val="002B3E9D"/>
    <w:rsid w:val="002B574E"/>
    <w:rsid w:val="002C1E38"/>
    <w:rsid w:val="002C6AAC"/>
    <w:rsid w:val="002C77F4"/>
    <w:rsid w:val="002D0869"/>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70D2"/>
    <w:rsid w:val="004000EA"/>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930"/>
    <w:rsid w:val="004F6196"/>
    <w:rsid w:val="004F74DB"/>
    <w:rsid w:val="00503044"/>
    <w:rsid w:val="00503992"/>
    <w:rsid w:val="005051B1"/>
    <w:rsid w:val="00523666"/>
    <w:rsid w:val="00525922"/>
    <w:rsid w:val="00526234"/>
    <w:rsid w:val="00534F34"/>
    <w:rsid w:val="0053692E"/>
    <w:rsid w:val="005378A6"/>
    <w:rsid w:val="00540D36"/>
    <w:rsid w:val="00541ED1"/>
    <w:rsid w:val="00547837"/>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304B"/>
    <w:rsid w:val="005D329D"/>
    <w:rsid w:val="005D3920"/>
    <w:rsid w:val="005D6E5D"/>
    <w:rsid w:val="005E091A"/>
    <w:rsid w:val="005E1E00"/>
    <w:rsid w:val="005E3989"/>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8F9"/>
    <w:rsid w:val="006C5026"/>
    <w:rsid w:val="006E0E7D"/>
    <w:rsid w:val="006E10BF"/>
    <w:rsid w:val="006E2AFB"/>
    <w:rsid w:val="006E32DB"/>
    <w:rsid w:val="006F11F3"/>
    <w:rsid w:val="006F1C14"/>
    <w:rsid w:val="006F4B80"/>
    <w:rsid w:val="006F7140"/>
    <w:rsid w:val="007019D2"/>
    <w:rsid w:val="00703A6A"/>
    <w:rsid w:val="00703DBB"/>
    <w:rsid w:val="00716B74"/>
    <w:rsid w:val="0072087B"/>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4736"/>
    <w:rsid w:val="0080602A"/>
    <w:rsid w:val="008069C5"/>
    <w:rsid w:val="0081117E"/>
    <w:rsid w:val="00816F79"/>
    <w:rsid w:val="008172F8"/>
    <w:rsid w:val="00817AD2"/>
    <w:rsid w:val="00820C2C"/>
    <w:rsid w:val="00827301"/>
    <w:rsid w:val="008310C9"/>
    <w:rsid w:val="008326B2"/>
    <w:rsid w:val="00833E95"/>
    <w:rsid w:val="00834150"/>
    <w:rsid w:val="008357F2"/>
    <w:rsid w:val="00835BFF"/>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24B5"/>
    <w:rsid w:val="00A5433D"/>
    <w:rsid w:val="00A549B3"/>
    <w:rsid w:val="00A56184"/>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58A3"/>
    <w:rsid w:val="00AE65F1"/>
    <w:rsid w:val="00AE6BB4"/>
    <w:rsid w:val="00AE74AD"/>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502FF"/>
    <w:rsid w:val="00B509DD"/>
    <w:rsid w:val="00B50B90"/>
    <w:rsid w:val="00B50E28"/>
    <w:rsid w:val="00B55ACF"/>
    <w:rsid w:val="00B566AA"/>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1443"/>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220E"/>
    <w:rsid w:val="00CF49CC"/>
    <w:rsid w:val="00D04F0B"/>
    <w:rsid w:val="00D07751"/>
    <w:rsid w:val="00D11B48"/>
    <w:rsid w:val="00D12274"/>
    <w:rsid w:val="00D1463A"/>
    <w:rsid w:val="00D14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1EDB"/>
    <w:rsid w:val="00D92C2D"/>
    <w:rsid w:val="00D9361E"/>
    <w:rsid w:val="00D94F38"/>
    <w:rsid w:val="00DA005A"/>
    <w:rsid w:val="00DA17CD"/>
    <w:rsid w:val="00DB152F"/>
    <w:rsid w:val="00DB25B3"/>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996"/>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24EC"/>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B03"/>
    <w:rsid w:val="00F91EEE"/>
    <w:rsid w:val="00F936F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D7FF3"/>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2"/>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8A822-2E82-409A-9E2E-046DDD7E6797}"/>
</file>

<file path=customXml/itemProps2.xml><?xml version="1.0" encoding="utf-8"?>
<ds:datastoreItem xmlns:ds="http://schemas.openxmlformats.org/officeDocument/2006/customXml" ds:itemID="{D1F20932-FDEB-448A-9180-B7A61DC90C9C}">
  <ds:schemaRefs>
    <ds:schemaRef ds:uri="http://purl.org/dc/elements/1.1/"/>
    <ds:schemaRef ds:uri="http://www.w3.org/XML/1998/namespace"/>
    <ds:schemaRef ds:uri="http://schemas.microsoft.com/office/2006/documentManagement/types"/>
    <ds:schemaRef ds:uri="06022411-6e02-423b-85fd-39e0748b9219"/>
    <ds:schemaRef ds:uri="ac5f8115-f13f-4d01-aff4-515a67108c33"/>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E0F961AC-D77E-4967-8BA8-B4F32A8B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35959</TotalTime>
  <Pages>10</Pages>
  <Words>2669</Words>
  <Characters>15215</Characters>
  <Application>Microsoft Office Word</Application>
  <DocSecurity>0</DocSecurity>
  <Lines>126</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17849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Peter Eade</cp:lastModifiedBy>
  <cp:revision>14</cp:revision>
  <cp:lastPrinted>2020-11-25T08:30:00Z</cp:lastPrinted>
  <dcterms:created xsi:type="dcterms:W3CDTF">2021-10-04T10:10:00Z</dcterms:created>
  <dcterms:modified xsi:type="dcterms:W3CDTF">2022-03-28T22:14:00Z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